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4DDB9C" w14:textId="77777777" w:rsidR="004B341F" w:rsidRDefault="004B341F">
      <w:pPr>
        <w:pStyle w:val="Heading5"/>
        <w:rPr>
          <w:i/>
          <w:sz w:val="20"/>
        </w:rPr>
      </w:pPr>
    </w:p>
    <w:p w14:paraId="2C4DDB9D" w14:textId="77777777" w:rsidR="004B341F" w:rsidRDefault="004B341F"/>
    <w:p w14:paraId="2C4DDB9E" w14:textId="09ED1937" w:rsidR="004B341F" w:rsidRDefault="00607483">
      <w:pPr>
        <w:pStyle w:val="Heading5"/>
        <w:rPr>
          <w:i/>
          <w:sz w:val="40"/>
        </w:rPr>
      </w:pPr>
      <w:r>
        <w:rPr>
          <w:i/>
          <w:sz w:val="40"/>
        </w:rPr>
        <w:t>STCP21</w:t>
      </w:r>
      <w:r w:rsidR="004B341F">
        <w:rPr>
          <w:i/>
          <w:sz w:val="40"/>
        </w:rPr>
        <w:t>-1 Issue 00</w:t>
      </w:r>
      <w:r w:rsidR="006D74B5">
        <w:rPr>
          <w:i/>
          <w:sz w:val="40"/>
        </w:rPr>
        <w:t>5</w:t>
      </w:r>
      <w:r w:rsidR="008817FC">
        <w:rPr>
          <w:i/>
          <w:sz w:val="40"/>
        </w:rPr>
        <w:t xml:space="preserve"> </w:t>
      </w:r>
      <w:r>
        <w:rPr>
          <w:i/>
          <w:sz w:val="40"/>
        </w:rPr>
        <w:t>Network Options Assessment</w:t>
      </w:r>
    </w:p>
    <w:p w14:paraId="2C4DDB9F" w14:textId="77777777" w:rsidR="004B341F" w:rsidRDefault="004B341F">
      <w:pPr>
        <w:jc w:val="both"/>
      </w:pPr>
    </w:p>
    <w:p w14:paraId="2C4DDBA0" w14:textId="77777777" w:rsidR="004B341F" w:rsidRDefault="004B341F">
      <w:pPr>
        <w:pStyle w:val="Heading5"/>
        <w:jc w:val="both"/>
        <w:rPr>
          <w:i/>
          <w:sz w:val="24"/>
        </w:rPr>
      </w:pPr>
      <w:r>
        <w:rPr>
          <w:i/>
          <w:sz w:val="24"/>
        </w:rPr>
        <w:t>STC Procedure Document Authorisation</w:t>
      </w:r>
    </w:p>
    <w:p w14:paraId="2C4DDBA1" w14:textId="77777777" w:rsidR="004B341F" w:rsidRDefault="004B341F"/>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0" w:author="Steve Baker [NESO]" w:date="2025-10-16T11:40:00Z" w16du:dateUtc="2025-10-16T10:40: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2518"/>
        <w:gridCol w:w="2126"/>
        <w:gridCol w:w="2552"/>
        <w:gridCol w:w="1276"/>
        <w:tblGridChange w:id="1">
          <w:tblGrid>
            <w:gridCol w:w="2518"/>
            <w:gridCol w:w="2126"/>
            <w:gridCol w:w="2552"/>
            <w:gridCol w:w="1276"/>
          </w:tblGrid>
        </w:tblGridChange>
      </w:tblGrid>
      <w:tr w:rsidR="004B341F" w14:paraId="2C4DDBA6" w14:textId="77777777" w:rsidTr="0077128E">
        <w:tc>
          <w:tcPr>
            <w:tcW w:w="2518" w:type="dxa"/>
            <w:tcPrChange w:id="2" w:author="Steve Baker [NESO]" w:date="2025-10-16T11:40:00Z" w16du:dateUtc="2025-10-16T10:40:00Z">
              <w:tcPr>
                <w:tcW w:w="2518" w:type="dxa"/>
              </w:tcPr>
            </w:tcPrChange>
          </w:tcPr>
          <w:p w14:paraId="2C4DDBA2" w14:textId="77777777" w:rsidR="004B341F" w:rsidRDefault="004B341F">
            <w:pPr>
              <w:spacing w:before="120"/>
              <w:jc w:val="center"/>
              <w:rPr>
                <w:b/>
                <w:color w:val="000000"/>
              </w:rPr>
            </w:pPr>
            <w:r>
              <w:rPr>
                <w:b/>
                <w:color w:val="000000"/>
              </w:rPr>
              <w:t>Company</w:t>
            </w:r>
          </w:p>
        </w:tc>
        <w:tc>
          <w:tcPr>
            <w:tcW w:w="2126" w:type="dxa"/>
            <w:tcPrChange w:id="3" w:author="Steve Baker [NESO]" w:date="2025-10-16T11:40:00Z" w16du:dateUtc="2025-10-16T10:40:00Z">
              <w:tcPr>
                <w:tcW w:w="2126" w:type="dxa"/>
              </w:tcPr>
            </w:tcPrChange>
          </w:tcPr>
          <w:p w14:paraId="2C4DDBA3" w14:textId="77777777" w:rsidR="004B341F" w:rsidRDefault="004B341F">
            <w:pPr>
              <w:spacing w:before="120"/>
              <w:jc w:val="center"/>
              <w:rPr>
                <w:b/>
                <w:color w:val="000000"/>
              </w:rPr>
            </w:pPr>
            <w:r>
              <w:rPr>
                <w:b/>
                <w:color w:val="000000"/>
              </w:rPr>
              <w:t>Name of Party Representative</w:t>
            </w:r>
          </w:p>
        </w:tc>
        <w:tc>
          <w:tcPr>
            <w:tcW w:w="2552" w:type="dxa"/>
            <w:tcPrChange w:id="4" w:author="Steve Baker [NESO]" w:date="2025-10-16T11:40:00Z" w16du:dateUtc="2025-10-16T10:40:00Z">
              <w:tcPr>
                <w:tcW w:w="2552" w:type="dxa"/>
              </w:tcPr>
            </w:tcPrChange>
          </w:tcPr>
          <w:p w14:paraId="2C4DDBA4" w14:textId="77777777" w:rsidR="004B341F" w:rsidRDefault="004B341F">
            <w:pPr>
              <w:spacing w:before="120"/>
              <w:jc w:val="center"/>
              <w:rPr>
                <w:b/>
                <w:color w:val="000000"/>
              </w:rPr>
            </w:pPr>
            <w:r>
              <w:rPr>
                <w:b/>
                <w:color w:val="000000"/>
              </w:rPr>
              <w:t>Signature</w:t>
            </w:r>
          </w:p>
        </w:tc>
        <w:tc>
          <w:tcPr>
            <w:tcW w:w="1276" w:type="dxa"/>
            <w:tcPrChange w:id="5" w:author="Steve Baker [NESO]" w:date="2025-10-16T11:40:00Z" w16du:dateUtc="2025-10-16T10:40:00Z">
              <w:tcPr>
                <w:tcW w:w="1276" w:type="dxa"/>
              </w:tcPr>
            </w:tcPrChange>
          </w:tcPr>
          <w:p w14:paraId="2C4DDBA5" w14:textId="77777777" w:rsidR="004B341F" w:rsidRDefault="004B341F">
            <w:pPr>
              <w:spacing w:before="120"/>
              <w:jc w:val="center"/>
              <w:rPr>
                <w:b/>
                <w:color w:val="000000"/>
              </w:rPr>
            </w:pPr>
            <w:r>
              <w:rPr>
                <w:b/>
                <w:color w:val="000000"/>
              </w:rPr>
              <w:t>Date</w:t>
            </w:r>
          </w:p>
        </w:tc>
      </w:tr>
      <w:tr w:rsidR="00455AAF" w14:paraId="48F3AC26" w14:textId="77777777" w:rsidTr="0077128E">
        <w:tc>
          <w:tcPr>
            <w:tcW w:w="2518" w:type="dxa"/>
            <w:tcPrChange w:id="6" w:author="Steve Baker [NESO]" w:date="2025-10-16T11:40:00Z" w16du:dateUtc="2025-10-16T10:40:00Z">
              <w:tcPr>
                <w:tcW w:w="2518" w:type="dxa"/>
              </w:tcPr>
            </w:tcPrChange>
          </w:tcPr>
          <w:p w14:paraId="36D78554" w14:textId="115BD9B0" w:rsidR="00455AAF" w:rsidRDefault="00723AE8">
            <w:pPr>
              <w:autoSpaceDE w:val="0"/>
              <w:autoSpaceDN w:val="0"/>
              <w:adjustRightInd w:val="0"/>
              <w:spacing w:after="0"/>
              <w:rPr>
                <w:sz w:val="22"/>
                <w:lang w:eastAsia="en-GB"/>
              </w:rPr>
            </w:pPr>
            <w:r>
              <w:rPr>
                <w:sz w:val="22"/>
                <w:lang w:eastAsia="en-GB"/>
              </w:rPr>
              <w:t>The Company</w:t>
            </w:r>
          </w:p>
        </w:tc>
        <w:tc>
          <w:tcPr>
            <w:tcW w:w="2126" w:type="dxa"/>
            <w:tcPrChange w:id="7" w:author="Steve Baker [NESO]" w:date="2025-10-16T11:40:00Z" w16du:dateUtc="2025-10-16T10:40:00Z">
              <w:tcPr>
                <w:tcW w:w="2126" w:type="dxa"/>
              </w:tcPr>
            </w:tcPrChange>
          </w:tcPr>
          <w:p w14:paraId="0522B046" w14:textId="77777777" w:rsidR="00455AAF" w:rsidRDefault="00455AAF">
            <w:pPr>
              <w:spacing w:before="120"/>
              <w:rPr>
                <w:color w:val="000000"/>
              </w:rPr>
            </w:pPr>
          </w:p>
        </w:tc>
        <w:tc>
          <w:tcPr>
            <w:tcW w:w="2552" w:type="dxa"/>
            <w:tcPrChange w:id="8" w:author="Steve Baker [NESO]" w:date="2025-10-16T11:40:00Z" w16du:dateUtc="2025-10-16T10:40:00Z">
              <w:tcPr>
                <w:tcW w:w="2552" w:type="dxa"/>
              </w:tcPr>
            </w:tcPrChange>
          </w:tcPr>
          <w:p w14:paraId="1ED12F38" w14:textId="77777777" w:rsidR="00455AAF" w:rsidRDefault="00455AAF">
            <w:pPr>
              <w:rPr>
                <w:color w:val="000000"/>
              </w:rPr>
            </w:pPr>
          </w:p>
        </w:tc>
        <w:tc>
          <w:tcPr>
            <w:tcW w:w="1276" w:type="dxa"/>
            <w:tcPrChange w:id="9" w:author="Steve Baker [NESO]" w:date="2025-10-16T11:40:00Z" w16du:dateUtc="2025-10-16T10:40:00Z">
              <w:tcPr>
                <w:tcW w:w="1276" w:type="dxa"/>
              </w:tcPr>
            </w:tcPrChange>
          </w:tcPr>
          <w:p w14:paraId="5A0D3D40" w14:textId="77777777" w:rsidR="00455AAF" w:rsidRDefault="00455AAF">
            <w:pPr>
              <w:rPr>
                <w:color w:val="000000"/>
              </w:rPr>
            </w:pPr>
          </w:p>
        </w:tc>
      </w:tr>
      <w:tr w:rsidR="004B341F" w14:paraId="2C4DDBAC" w14:textId="77777777" w:rsidTr="0077128E">
        <w:tc>
          <w:tcPr>
            <w:tcW w:w="2518" w:type="dxa"/>
            <w:tcPrChange w:id="10" w:author="Steve Baker [NESO]" w:date="2025-10-16T11:40:00Z" w16du:dateUtc="2025-10-16T10:40:00Z">
              <w:tcPr>
                <w:tcW w:w="2518" w:type="dxa"/>
              </w:tcPr>
            </w:tcPrChange>
          </w:tcPr>
          <w:p w14:paraId="2C4DDBA7" w14:textId="77777777" w:rsidR="004B341F" w:rsidRDefault="004B341F">
            <w:pPr>
              <w:autoSpaceDE w:val="0"/>
              <w:autoSpaceDN w:val="0"/>
              <w:adjustRightInd w:val="0"/>
              <w:spacing w:after="0"/>
              <w:rPr>
                <w:sz w:val="22"/>
                <w:lang w:eastAsia="en-GB"/>
              </w:rPr>
            </w:pPr>
            <w:r>
              <w:rPr>
                <w:sz w:val="22"/>
                <w:lang w:eastAsia="en-GB"/>
              </w:rPr>
              <w:t>National Grid</w:t>
            </w:r>
          </w:p>
          <w:p w14:paraId="2C4DDBA8" w14:textId="77777777" w:rsidR="004B341F" w:rsidRDefault="004B341F">
            <w:pPr>
              <w:spacing w:after="0"/>
              <w:rPr>
                <w:color w:val="000000"/>
              </w:rPr>
            </w:pPr>
            <w:r>
              <w:rPr>
                <w:sz w:val="22"/>
                <w:lang w:eastAsia="en-GB"/>
              </w:rPr>
              <w:t>Electricity Transmission plc</w:t>
            </w:r>
          </w:p>
        </w:tc>
        <w:tc>
          <w:tcPr>
            <w:tcW w:w="2126" w:type="dxa"/>
            <w:tcPrChange w:id="11" w:author="Steve Baker [NESO]" w:date="2025-10-16T11:40:00Z" w16du:dateUtc="2025-10-16T10:40:00Z">
              <w:tcPr>
                <w:tcW w:w="2126" w:type="dxa"/>
              </w:tcPr>
            </w:tcPrChange>
          </w:tcPr>
          <w:p w14:paraId="2C4DDBA9" w14:textId="77777777" w:rsidR="004B341F" w:rsidRDefault="004B341F">
            <w:pPr>
              <w:spacing w:before="120"/>
              <w:rPr>
                <w:color w:val="000000"/>
              </w:rPr>
            </w:pPr>
          </w:p>
        </w:tc>
        <w:tc>
          <w:tcPr>
            <w:tcW w:w="2552" w:type="dxa"/>
            <w:tcPrChange w:id="12" w:author="Steve Baker [NESO]" w:date="2025-10-16T11:40:00Z" w16du:dateUtc="2025-10-16T10:40:00Z">
              <w:tcPr>
                <w:tcW w:w="2552" w:type="dxa"/>
              </w:tcPr>
            </w:tcPrChange>
          </w:tcPr>
          <w:p w14:paraId="2C4DDBAA" w14:textId="77777777" w:rsidR="004B341F" w:rsidRDefault="004B341F">
            <w:pPr>
              <w:rPr>
                <w:color w:val="000000"/>
              </w:rPr>
            </w:pPr>
          </w:p>
        </w:tc>
        <w:tc>
          <w:tcPr>
            <w:tcW w:w="1276" w:type="dxa"/>
            <w:tcPrChange w:id="13" w:author="Steve Baker [NESO]" w:date="2025-10-16T11:40:00Z" w16du:dateUtc="2025-10-16T10:40:00Z">
              <w:tcPr>
                <w:tcW w:w="1276" w:type="dxa"/>
              </w:tcPr>
            </w:tcPrChange>
          </w:tcPr>
          <w:p w14:paraId="2C4DDBAB" w14:textId="77777777" w:rsidR="004B341F" w:rsidRDefault="004B341F">
            <w:pPr>
              <w:rPr>
                <w:color w:val="000000"/>
              </w:rPr>
            </w:pPr>
          </w:p>
        </w:tc>
      </w:tr>
      <w:tr w:rsidR="004B341F" w14:paraId="2C4DDBB1" w14:textId="77777777" w:rsidTr="0077128E">
        <w:trPr>
          <w:trHeight w:val="706"/>
          <w:trPrChange w:id="14" w:author="Steve Baker [NESO]" w:date="2025-10-16T11:40:00Z" w16du:dateUtc="2025-10-16T10:40:00Z">
            <w:trPr>
              <w:trHeight w:val="706"/>
            </w:trPr>
          </w:trPrChange>
        </w:trPr>
        <w:tc>
          <w:tcPr>
            <w:tcW w:w="2518" w:type="dxa"/>
            <w:tcPrChange w:id="15" w:author="Steve Baker [NESO]" w:date="2025-10-16T11:40:00Z" w16du:dateUtc="2025-10-16T10:40:00Z">
              <w:tcPr>
                <w:tcW w:w="2518" w:type="dxa"/>
              </w:tcPr>
            </w:tcPrChange>
          </w:tcPr>
          <w:p w14:paraId="2C4DDBAD" w14:textId="77777777" w:rsidR="004B341F" w:rsidRDefault="004B341F" w:rsidP="00C2014E">
            <w:pPr>
              <w:spacing w:before="120"/>
              <w:rPr>
                <w:color w:val="000000"/>
              </w:rPr>
            </w:pPr>
            <w:r>
              <w:rPr>
                <w:sz w:val="22"/>
                <w:lang w:eastAsia="en-GB"/>
              </w:rPr>
              <w:t xml:space="preserve">SP Transmission </w:t>
            </w:r>
            <w:r w:rsidR="00C2014E">
              <w:rPr>
                <w:sz w:val="22"/>
                <w:lang w:eastAsia="en-GB"/>
              </w:rPr>
              <w:t>plc</w:t>
            </w:r>
          </w:p>
        </w:tc>
        <w:tc>
          <w:tcPr>
            <w:tcW w:w="2126" w:type="dxa"/>
            <w:tcPrChange w:id="16" w:author="Steve Baker [NESO]" w:date="2025-10-16T11:40:00Z" w16du:dateUtc="2025-10-16T10:40:00Z">
              <w:tcPr>
                <w:tcW w:w="2126" w:type="dxa"/>
              </w:tcPr>
            </w:tcPrChange>
          </w:tcPr>
          <w:p w14:paraId="2C4DDBAE" w14:textId="77777777" w:rsidR="004B341F" w:rsidRDefault="004B341F">
            <w:pPr>
              <w:spacing w:before="120"/>
              <w:rPr>
                <w:color w:val="000000"/>
              </w:rPr>
            </w:pPr>
          </w:p>
        </w:tc>
        <w:tc>
          <w:tcPr>
            <w:tcW w:w="2552" w:type="dxa"/>
            <w:tcPrChange w:id="17" w:author="Steve Baker [NESO]" w:date="2025-10-16T11:40:00Z" w16du:dateUtc="2025-10-16T10:40:00Z">
              <w:tcPr>
                <w:tcW w:w="2552" w:type="dxa"/>
              </w:tcPr>
            </w:tcPrChange>
          </w:tcPr>
          <w:p w14:paraId="2C4DDBAF" w14:textId="77777777" w:rsidR="004B341F" w:rsidRDefault="004B341F">
            <w:pPr>
              <w:rPr>
                <w:color w:val="000000"/>
              </w:rPr>
            </w:pPr>
          </w:p>
        </w:tc>
        <w:tc>
          <w:tcPr>
            <w:tcW w:w="1276" w:type="dxa"/>
            <w:tcPrChange w:id="18" w:author="Steve Baker [NESO]" w:date="2025-10-16T11:40:00Z" w16du:dateUtc="2025-10-16T10:40:00Z">
              <w:tcPr>
                <w:tcW w:w="1276" w:type="dxa"/>
              </w:tcPr>
            </w:tcPrChange>
          </w:tcPr>
          <w:p w14:paraId="2C4DDBB0" w14:textId="77777777" w:rsidR="004B341F" w:rsidRDefault="004B341F">
            <w:pPr>
              <w:rPr>
                <w:color w:val="000000"/>
              </w:rPr>
            </w:pPr>
          </w:p>
        </w:tc>
      </w:tr>
      <w:tr w:rsidR="004B341F" w14:paraId="2C4DDBB6" w14:textId="77777777" w:rsidTr="0077128E">
        <w:trPr>
          <w:trHeight w:val="702"/>
          <w:trPrChange w:id="19" w:author="Steve Baker [NESO]" w:date="2025-10-16T11:40:00Z" w16du:dateUtc="2025-10-16T10:40:00Z">
            <w:trPr>
              <w:trHeight w:val="702"/>
            </w:trPr>
          </w:trPrChange>
        </w:trPr>
        <w:tc>
          <w:tcPr>
            <w:tcW w:w="2518" w:type="dxa"/>
            <w:tcPrChange w:id="20" w:author="Steve Baker [NESO]" w:date="2025-10-16T11:40:00Z" w16du:dateUtc="2025-10-16T10:40:00Z">
              <w:tcPr>
                <w:tcW w:w="2518" w:type="dxa"/>
              </w:tcPr>
            </w:tcPrChange>
          </w:tcPr>
          <w:p w14:paraId="2C4DDBB2" w14:textId="77777777" w:rsidR="004B341F" w:rsidRPr="005F3E2A" w:rsidRDefault="005F3E2A" w:rsidP="005F3E2A">
            <w:pPr>
              <w:autoSpaceDE w:val="0"/>
              <w:autoSpaceDN w:val="0"/>
              <w:adjustRightInd w:val="0"/>
              <w:spacing w:after="0"/>
              <w:rPr>
                <w:sz w:val="22"/>
                <w:lang w:eastAsia="en-GB"/>
              </w:rPr>
            </w:pPr>
            <w:r>
              <w:rPr>
                <w:sz w:val="22"/>
                <w:lang w:eastAsia="en-GB"/>
              </w:rPr>
              <w:t>S</w:t>
            </w:r>
            <w:r w:rsidR="00E116D5">
              <w:rPr>
                <w:sz w:val="22"/>
                <w:lang w:eastAsia="en-GB"/>
              </w:rPr>
              <w:t xml:space="preserve">cottish </w:t>
            </w:r>
            <w:r>
              <w:rPr>
                <w:sz w:val="22"/>
                <w:lang w:eastAsia="en-GB"/>
              </w:rPr>
              <w:t>H</w:t>
            </w:r>
            <w:r w:rsidR="00E116D5">
              <w:rPr>
                <w:sz w:val="22"/>
                <w:lang w:eastAsia="en-GB"/>
              </w:rPr>
              <w:t xml:space="preserve">ydro </w:t>
            </w:r>
            <w:r>
              <w:rPr>
                <w:sz w:val="22"/>
                <w:lang w:eastAsia="en-GB"/>
              </w:rPr>
              <w:t>E</w:t>
            </w:r>
            <w:r w:rsidR="00E116D5">
              <w:rPr>
                <w:sz w:val="22"/>
                <w:lang w:eastAsia="en-GB"/>
              </w:rPr>
              <w:t>lectric</w:t>
            </w:r>
            <w:r>
              <w:rPr>
                <w:sz w:val="22"/>
                <w:lang w:eastAsia="en-GB"/>
              </w:rPr>
              <w:t xml:space="preserve"> </w:t>
            </w:r>
            <w:r w:rsidR="004B341F">
              <w:rPr>
                <w:sz w:val="22"/>
                <w:lang w:eastAsia="en-GB"/>
              </w:rPr>
              <w:t>Transmission</w:t>
            </w:r>
            <w:r w:rsidR="00E116D5">
              <w:rPr>
                <w:sz w:val="22"/>
                <w:lang w:eastAsia="en-GB"/>
              </w:rPr>
              <w:t xml:space="preserve"> plc</w:t>
            </w:r>
          </w:p>
        </w:tc>
        <w:tc>
          <w:tcPr>
            <w:tcW w:w="2126" w:type="dxa"/>
            <w:tcPrChange w:id="21" w:author="Steve Baker [NESO]" w:date="2025-10-16T11:40:00Z" w16du:dateUtc="2025-10-16T10:40:00Z">
              <w:tcPr>
                <w:tcW w:w="2126" w:type="dxa"/>
              </w:tcPr>
            </w:tcPrChange>
          </w:tcPr>
          <w:p w14:paraId="2C4DDBB3" w14:textId="77777777" w:rsidR="004B341F" w:rsidRDefault="004B341F">
            <w:pPr>
              <w:spacing w:before="120"/>
              <w:rPr>
                <w:color w:val="000000"/>
              </w:rPr>
            </w:pPr>
          </w:p>
        </w:tc>
        <w:tc>
          <w:tcPr>
            <w:tcW w:w="2552" w:type="dxa"/>
            <w:tcPrChange w:id="22" w:author="Steve Baker [NESO]" w:date="2025-10-16T11:40:00Z" w16du:dateUtc="2025-10-16T10:40:00Z">
              <w:tcPr>
                <w:tcW w:w="2552" w:type="dxa"/>
              </w:tcPr>
            </w:tcPrChange>
          </w:tcPr>
          <w:p w14:paraId="2C4DDBB4" w14:textId="77777777" w:rsidR="004B341F" w:rsidRDefault="004B341F">
            <w:pPr>
              <w:rPr>
                <w:color w:val="000000"/>
              </w:rPr>
            </w:pPr>
          </w:p>
        </w:tc>
        <w:tc>
          <w:tcPr>
            <w:tcW w:w="1276" w:type="dxa"/>
            <w:tcPrChange w:id="23" w:author="Steve Baker [NESO]" w:date="2025-10-16T11:40:00Z" w16du:dateUtc="2025-10-16T10:40:00Z">
              <w:tcPr>
                <w:tcW w:w="1276" w:type="dxa"/>
              </w:tcPr>
            </w:tcPrChange>
          </w:tcPr>
          <w:p w14:paraId="2C4DDBB5" w14:textId="77777777" w:rsidR="004B341F" w:rsidRDefault="004B341F">
            <w:pPr>
              <w:rPr>
                <w:color w:val="000000"/>
              </w:rPr>
            </w:pPr>
          </w:p>
        </w:tc>
      </w:tr>
      <w:tr w:rsidR="00784CC6" w14:paraId="2C4DDBBB" w14:textId="77777777" w:rsidTr="0077128E">
        <w:trPr>
          <w:trHeight w:val="702"/>
          <w:trPrChange w:id="24" w:author="Steve Baker [NESO]" w:date="2025-10-16T11:40:00Z" w16du:dateUtc="2025-10-16T10:40:00Z">
            <w:trPr>
              <w:trHeight w:val="702"/>
            </w:trPr>
          </w:trPrChange>
        </w:trPr>
        <w:tc>
          <w:tcPr>
            <w:tcW w:w="2518" w:type="dxa"/>
            <w:tcPrChange w:id="25" w:author="Steve Baker [NESO]" w:date="2025-10-16T11:40:00Z" w16du:dateUtc="2025-10-16T10:40:00Z">
              <w:tcPr>
                <w:tcW w:w="2518" w:type="dxa"/>
              </w:tcPr>
            </w:tcPrChange>
          </w:tcPr>
          <w:p w14:paraId="2C4DDBB7" w14:textId="77777777" w:rsidR="00784CC6" w:rsidRDefault="00784CC6">
            <w:pPr>
              <w:autoSpaceDE w:val="0"/>
              <w:autoSpaceDN w:val="0"/>
              <w:adjustRightInd w:val="0"/>
              <w:spacing w:after="0"/>
              <w:rPr>
                <w:sz w:val="22"/>
                <w:lang w:eastAsia="en-GB"/>
              </w:rPr>
            </w:pPr>
            <w:r>
              <w:rPr>
                <w:sz w:val="22"/>
                <w:lang w:eastAsia="en-GB"/>
              </w:rPr>
              <w:t>Offshore Transmission Owners</w:t>
            </w:r>
          </w:p>
        </w:tc>
        <w:tc>
          <w:tcPr>
            <w:tcW w:w="2126" w:type="dxa"/>
            <w:tcPrChange w:id="26" w:author="Steve Baker [NESO]" w:date="2025-10-16T11:40:00Z" w16du:dateUtc="2025-10-16T10:40:00Z">
              <w:tcPr>
                <w:tcW w:w="2126" w:type="dxa"/>
              </w:tcPr>
            </w:tcPrChange>
          </w:tcPr>
          <w:p w14:paraId="2C4DDBB8" w14:textId="77777777" w:rsidR="00784CC6" w:rsidRDefault="00784CC6">
            <w:pPr>
              <w:spacing w:before="120"/>
              <w:rPr>
                <w:color w:val="000000"/>
              </w:rPr>
            </w:pPr>
          </w:p>
        </w:tc>
        <w:tc>
          <w:tcPr>
            <w:tcW w:w="2552" w:type="dxa"/>
            <w:tcPrChange w:id="27" w:author="Steve Baker [NESO]" w:date="2025-10-16T11:40:00Z" w16du:dateUtc="2025-10-16T10:40:00Z">
              <w:tcPr>
                <w:tcW w:w="2552" w:type="dxa"/>
              </w:tcPr>
            </w:tcPrChange>
          </w:tcPr>
          <w:p w14:paraId="2C4DDBB9" w14:textId="77777777" w:rsidR="00784CC6" w:rsidRDefault="00784CC6">
            <w:pPr>
              <w:rPr>
                <w:color w:val="000000"/>
              </w:rPr>
            </w:pPr>
          </w:p>
        </w:tc>
        <w:tc>
          <w:tcPr>
            <w:tcW w:w="1276" w:type="dxa"/>
            <w:tcPrChange w:id="28" w:author="Steve Baker [NESO]" w:date="2025-10-16T11:40:00Z" w16du:dateUtc="2025-10-16T10:40:00Z">
              <w:tcPr>
                <w:tcW w:w="1276" w:type="dxa"/>
              </w:tcPr>
            </w:tcPrChange>
          </w:tcPr>
          <w:p w14:paraId="2C4DDBBA" w14:textId="77777777" w:rsidR="00784CC6" w:rsidRDefault="00784CC6">
            <w:pPr>
              <w:rPr>
                <w:color w:val="000000"/>
              </w:rPr>
            </w:pPr>
          </w:p>
        </w:tc>
      </w:tr>
      <w:tr w:rsidR="0077128E" w14:paraId="7EBA7B68" w14:textId="77777777" w:rsidTr="0077128E">
        <w:trPr>
          <w:trHeight w:val="702"/>
          <w:ins w:id="29" w:author="Steve Baker [NESO]" w:date="2025-10-16T11:40:00Z" w16du:dateUtc="2025-10-16T10:40:00Z"/>
          <w:trPrChange w:id="30" w:author="Steve Baker [NESO]" w:date="2025-10-16T11:40:00Z" w16du:dateUtc="2025-10-16T10:40:00Z">
            <w:trPr>
              <w:trHeight w:val="702"/>
            </w:trPr>
          </w:trPrChange>
        </w:trPr>
        <w:tc>
          <w:tcPr>
            <w:tcW w:w="2518" w:type="dxa"/>
            <w:tcPrChange w:id="31" w:author="Steve Baker [NESO]" w:date="2025-10-16T11:40:00Z" w16du:dateUtc="2025-10-16T10:40:00Z">
              <w:tcPr>
                <w:tcW w:w="2518" w:type="dxa"/>
              </w:tcPr>
            </w:tcPrChange>
          </w:tcPr>
          <w:p w14:paraId="70065B20" w14:textId="0B8F5A24" w:rsidR="0077128E" w:rsidRDefault="0077128E">
            <w:pPr>
              <w:autoSpaceDE w:val="0"/>
              <w:autoSpaceDN w:val="0"/>
              <w:adjustRightInd w:val="0"/>
              <w:spacing w:after="0"/>
              <w:rPr>
                <w:ins w:id="32" w:author="Steve Baker [NESO]" w:date="2025-10-16T11:40:00Z" w16du:dateUtc="2025-10-16T10:40:00Z"/>
                <w:sz w:val="22"/>
                <w:lang w:eastAsia="en-GB"/>
              </w:rPr>
            </w:pPr>
            <w:ins w:id="33" w:author="Steve Baker [NESO]" w:date="2025-10-16T11:41:00Z" w16du:dateUtc="2025-10-16T10:41:00Z">
              <w:r>
                <w:rPr>
                  <w:rStyle w:val="normaltextrun"/>
                  <w:rFonts w:cs="Arial"/>
                  <w:color w:val="D13438"/>
                  <w:u w:val="single"/>
                  <w:shd w:val="clear" w:color="auto" w:fill="FFFFFF"/>
                  <w:lang w:val="en-US"/>
                </w:rPr>
                <w:t>Competitively Appointed Transmission Owners</w:t>
              </w:r>
            </w:ins>
          </w:p>
        </w:tc>
        <w:tc>
          <w:tcPr>
            <w:tcW w:w="2126" w:type="dxa"/>
            <w:tcPrChange w:id="34" w:author="Steve Baker [NESO]" w:date="2025-10-16T11:40:00Z" w16du:dateUtc="2025-10-16T10:40:00Z">
              <w:tcPr>
                <w:tcW w:w="2126" w:type="dxa"/>
              </w:tcPr>
            </w:tcPrChange>
          </w:tcPr>
          <w:p w14:paraId="3EE2D4D5" w14:textId="77777777" w:rsidR="0077128E" w:rsidRDefault="0077128E">
            <w:pPr>
              <w:spacing w:before="120"/>
              <w:rPr>
                <w:ins w:id="35" w:author="Steve Baker [NESO]" w:date="2025-10-16T11:40:00Z" w16du:dateUtc="2025-10-16T10:40:00Z"/>
                <w:color w:val="000000"/>
              </w:rPr>
            </w:pPr>
          </w:p>
        </w:tc>
        <w:tc>
          <w:tcPr>
            <w:tcW w:w="2552" w:type="dxa"/>
            <w:tcPrChange w:id="36" w:author="Steve Baker [NESO]" w:date="2025-10-16T11:40:00Z" w16du:dateUtc="2025-10-16T10:40:00Z">
              <w:tcPr>
                <w:tcW w:w="2552" w:type="dxa"/>
              </w:tcPr>
            </w:tcPrChange>
          </w:tcPr>
          <w:p w14:paraId="1F0BD31C" w14:textId="77777777" w:rsidR="0077128E" w:rsidRDefault="0077128E">
            <w:pPr>
              <w:rPr>
                <w:ins w:id="37" w:author="Steve Baker [NESO]" w:date="2025-10-16T11:40:00Z" w16du:dateUtc="2025-10-16T10:40:00Z"/>
                <w:color w:val="000000"/>
              </w:rPr>
            </w:pPr>
          </w:p>
        </w:tc>
        <w:tc>
          <w:tcPr>
            <w:tcW w:w="1276" w:type="dxa"/>
            <w:tcPrChange w:id="38" w:author="Steve Baker [NESO]" w:date="2025-10-16T11:40:00Z" w16du:dateUtc="2025-10-16T10:40:00Z">
              <w:tcPr>
                <w:tcW w:w="1276" w:type="dxa"/>
              </w:tcPr>
            </w:tcPrChange>
          </w:tcPr>
          <w:p w14:paraId="23AEA9F2" w14:textId="77777777" w:rsidR="0077128E" w:rsidRDefault="0077128E">
            <w:pPr>
              <w:rPr>
                <w:ins w:id="39" w:author="Steve Baker [NESO]" w:date="2025-10-16T11:40:00Z" w16du:dateUtc="2025-10-16T10:40:00Z"/>
                <w:color w:val="000000"/>
              </w:rPr>
            </w:pPr>
          </w:p>
        </w:tc>
      </w:tr>
    </w:tbl>
    <w:p w14:paraId="2C4DDBBC" w14:textId="77777777" w:rsidR="004B341F" w:rsidRDefault="004B341F"/>
    <w:p w14:paraId="2C4DDBBD" w14:textId="77777777" w:rsidR="004B341F" w:rsidRDefault="004B341F">
      <w:pPr>
        <w:autoSpaceDE w:val="0"/>
        <w:autoSpaceDN w:val="0"/>
        <w:adjustRightInd w:val="0"/>
        <w:spacing w:after="0"/>
        <w:rPr>
          <w:rFonts w:ascii="Arial,BoldItalic" w:hAnsi="Arial,BoldItalic"/>
          <w:lang w:eastAsia="en-GB"/>
        </w:rPr>
      </w:pPr>
      <w:r>
        <w:rPr>
          <w:rFonts w:ascii="Arial,BoldItalic" w:hAnsi="Arial,BoldItalic"/>
          <w:b/>
          <w:i/>
          <w:sz w:val="24"/>
          <w:lang w:eastAsia="en-GB"/>
        </w:rPr>
        <w:t>STC Procedure Change Control History</w:t>
      </w:r>
    </w:p>
    <w:p w14:paraId="2C4DDBBE" w14:textId="77777777" w:rsidR="004B341F" w:rsidRDefault="004B341F"/>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4B341F" w14:paraId="2C4DDBC2" w14:textId="77777777" w:rsidTr="00723AE8">
        <w:tc>
          <w:tcPr>
            <w:tcW w:w="1526" w:type="dxa"/>
          </w:tcPr>
          <w:p w14:paraId="2C4DDBBF" w14:textId="77777777" w:rsidR="004B341F" w:rsidRDefault="004B341F">
            <w:r>
              <w:t>Issue 001</w:t>
            </w:r>
          </w:p>
        </w:tc>
        <w:tc>
          <w:tcPr>
            <w:tcW w:w="1417" w:type="dxa"/>
          </w:tcPr>
          <w:p w14:paraId="2C4DDBC0" w14:textId="77777777" w:rsidR="004B341F" w:rsidRDefault="00835880">
            <w:r>
              <w:t>20</w:t>
            </w:r>
            <w:r w:rsidR="004B341F">
              <w:t>/</w:t>
            </w:r>
            <w:r>
              <w:t>04</w:t>
            </w:r>
            <w:r w:rsidR="004B341F">
              <w:t>/20</w:t>
            </w:r>
            <w:r w:rsidR="008817FC">
              <w:t>1</w:t>
            </w:r>
            <w:r w:rsidR="0005049A">
              <w:t>1</w:t>
            </w:r>
          </w:p>
        </w:tc>
        <w:tc>
          <w:tcPr>
            <w:tcW w:w="5579" w:type="dxa"/>
          </w:tcPr>
          <w:p w14:paraId="2C4DDBC1" w14:textId="77777777" w:rsidR="004B341F" w:rsidRDefault="00055E4D" w:rsidP="004B4A8D">
            <w:pPr>
              <w:autoSpaceDE w:val="0"/>
              <w:autoSpaceDN w:val="0"/>
              <w:adjustRightInd w:val="0"/>
              <w:spacing w:after="0"/>
              <w:rPr>
                <w:b/>
                <w:lang w:eastAsia="en-GB"/>
              </w:rPr>
            </w:pPr>
            <w:r>
              <w:rPr>
                <w:lang w:eastAsia="en-GB"/>
              </w:rPr>
              <w:t>New procedure</w:t>
            </w:r>
          </w:p>
        </w:tc>
      </w:tr>
      <w:tr w:rsidR="00835880" w14:paraId="2C4DDBC6" w14:textId="77777777" w:rsidTr="00723AE8">
        <w:tc>
          <w:tcPr>
            <w:tcW w:w="1526" w:type="dxa"/>
          </w:tcPr>
          <w:p w14:paraId="2C4DDBC3" w14:textId="77777777" w:rsidR="00835880" w:rsidRDefault="00835880">
            <w:r>
              <w:t>Issue 002</w:t>
            </w:r>
          </w:p>
        </w:tc>
        <w:tc>
          <w:tcPr>
            <w:tcW w:w="1417" w:type="dxa"/>
          </w:tcPr>
          <w:p w14:paraId="2C4DDBC4" w14:textId="77777777" w:rsidR="00835880" w:rsidRDefault="00BF0C3C" w:rsidP="00BF0C3C">
            <w:r>
              <w:t>10</w:t>
            </w:r>
            <w:r w:rsidR="00566676">
              <w:t>/</w:t>
            </w:r>
            <w:r>
              <w:t>08</w:t>
            </w:r>
            <w:r w:rsidR="00835880">
              <w:t>/201</w:t>
            </w:r>
            <w:r w:rsidR="00566676">
              <w:t>6</w:t>
            </w:r>
          </w:p>
        </w:tc>
        <w:tc>
          <w:tcPr>
            <w:tcW w:w="5579" w:type="dxa"/>
          </w:tcPr>
          <w:p w14:paraId="2C4DDBC5" w14:textId="77777777" w:rsidR="00835880" w:rsidRDefault="00835880" w:rsidP="00BF0C3C">
            <w:pPr>
              <w:autoSpaceDE w:val="0"/>
              <w:autoSpaceDN w:val="0"/>
              <w:adjustRightInd w:val="0"/>
              <w:spacing w:after="0"/>
              <w:rPr>
                <w:lang w:eastAsia="en-GB"/>
              </w:rPr>
            </w:pPr>
            <w:r>
              <w:rPr>
                <w:lang w:eastAsia="en-GB"/>
              </w:rPr>
              <w:t xml:space="preserve">Issue 002 </w:t>
            </w:r>
            <w:r w:rsidR="00BF0C3C">
              <w:rPr>
                <w:lang w:eastAsia="en-GB"/>
              </w:rPr>
              <w:t>incorporating PM092</w:t>
            </w:r>
          </w:p>
        </w:tc>
      </w:tr>
      <w:tr w:rsidR="00455AAF" w14:paraId="481687A4" w14:textId="77777777" w:rsidTr="00723AE8">
        <w:tc>
          <w:tcPr>
            <w:tcW w:w="1526" w:type="dxa"/>
          </w:tcPr>
          <w:p w14:paraId="66BAB4C2" w14:textId="18E9B1EC" w:rsidR="00455AAF" w:rsidRDefault="00455AAF">
            <w:r>
              <w:t>Issue 003</w:t>
            </w:r>
          </w:p>
        </w:tc>
        <w:tc>
          <w:tcPr>
            <w:tcW w:w="1417" w:type="dxa"/>
          </w:tcPr>
          <w:p w14:paraId="23B56A3E" w14:textId="585B621B" w:rsidR="00455AAF" w:rsidRDefault="00455AAF" w:rsidP="00BF0C3C">
            <w:r>
              <w:t>01/04/2019</w:t>
            </w:r>
          </w:p>
        </w:tc>
        <w:tc>
          <w:tcPr>
            <w:tcW w:w="5579" w:type="dxa"/>
          </w:tcPr>
          <w:p w14:paraId="01B9985B" w14:textId="44CF8890" w:rsidR="00455AAF" w:rsidRDefault="00455AAF" w:rsidP="00BF0C3C">
            <w:pPr>
              <w:autoSpaceDE w:val="0"/>
              <w:autoSpaceDN w:val="0"/>
              <w:adjustRightInd w:val="0"/>
              <w:spacing w:after="0"/>
              <w:rPr>
                <w:lang w:eastAsia="en-GB"/>
              </w:rPr>
            </w:pPr>
            <w:r>
              <w:rPr>
                <w:lang w:eastAsia="en-GB"/>
              </w:rPr>
              <w:t>Issue 003 incorporating National Grid Legal Separation changes</w:t>
            </w:r>
          </w:p>
        </w:tc>
      </w:tr>
      <w:tr w:rsidR="00723AE8" w14:paraId="333E9BEC" w14:textId="77777777" w:rsidTr="00723AE8">
        <w:tc>
          <w:tcPr>
            <w:tcW w:w="1526" w:type="dxa"/>
          </w:tcPr>
          <w:p w14:paraId="26929529" w14:textId="7D5E443A" w:rsidR="00723AE8" w:rsidRDefault="00723AE8" w:rsidP="00723AE8">
            <w:r w:rsidRPr="00EE71E2">
              <w:t>Issue 00</w:t>
            </w:r>
            <w:r w:rsidR="002E7F85">
              <w:t>5</w:t>
            </w:r>
          </w:p>
        </w:tc>
        <w:tc>
          <w:tcPr>
            <w:tcW w:w="1417" w:type="dxa"/>
          </w:tcPr>
          <w:p w14:paraId="60711F6F" w14:textId="529E44DB" w:rsidR="00723AE8" w:rsidRDefault="0082318E" w:rsidP="00723AE8">
            <w:r>
              <w:t>25/</w:t>
            </w:r>
            <w:r w:rsidR="00A56740">
              <w:t>04</w:t>
            </w:r>
            <w:r w:rsidR="00723AE8" w:rsidRPr="00EE71E2">
              <w:t>/2023</w:t>
            </w:r>
          </w:p>
        </w:tc>
        <w:tc>
          <w:tcPr>
            <w:tcW w:w="5579" w:type="dxa"/>
          </w:tcPr>
          <w:p w14:paraId="6ECFC17C" w14:textId="556B3A3F" w:rsidR="00723AE8" w:rsidRDefault="00723AE8" w:rsidP="00723AE8">
            <w:pPr>
              <w:autoSpaceDE w:val="0"/>
              <w:autoSpaceDN w:val="0"/>
              <w:adjustRightInd w:val="0"/>
              <w:spacing w:after="0"/>
              <w:rPr>
                <w:lang w:eastAsia="en-GB"/>
              </w:rPr>
            </w:pPr>
            <w:r w:rsidRPr="00EE71E2">
              <w:t>Issue 00</w:t>
            </w:r>
            <w:r w:rsidR="002E7F85">
              <w:t>5</w:t>
            </w:r>
            <w:r w:rsidRPr="00EE71E2">
              <w:t xml:space="preserve"> incorporating use of ‘The Company’ definition as made in the STC</w:t>
            </w:r>
            <w:r w:rsidR="00EF7C4F">
              <w:t xml:space="preserve"> PM0130</w:t>
            </w:r>
          </w:p>
        </w:tc>
      </w:tr>
    </w:tbl>
    <w:p w14:paraId="2C4DDBC7" w14:textId="77777777" w:rsidR="004B341F" w:rsidRDefault="004B341F">
      <w:pPr>
        <w:pStyle w:val="Heading1"/>
        <w:numPr>
          <w:ilvl w:val="0"/>
          <w:numId w:val="0"/>
        </w:numPr>
        <w:jc w:val="both"/>
      </w:pPr>
    </w:p>
    <w:p w14:paraId="2C4DDBC8" w14:textId="77777777" w:rsidR="004B341F" w:rsidRDefault="004B341F" w:rsidP="0017758A">
      <w:pPr>
        <w:pStyle w:val="Heading1"/>
        <w:tabs>
          <w:tab w:val="clear" w:pos="851"/>
          <w:tab w:val="num" w:pos="720"/>
        </w:tabs>
        <w:ind w:left="720" w:hanging="720"/>
        <w:jc w:val="both"/>
      </w:pPr>
      <w:r>
        <w:br w:type="page"/>
      </w:r>
      <w:r>
        <w:lastRenderedPageBreak/>
        <w:t xml:space="preserve">Introduction </w:t>
      </w:r>
    </w:p>
    <w:p w14:paraId="2C4DDBC9" w14:textId="77777777" w:rsidR="004B341F" w:rsidRDefault="004B341F" w:rsidP="0017758A">
      <w:pPr>
        <w:pStyle w:val="Heading2"/>
        <w:tabs>
          <w:tab w:val="clear" w:pos="851"/>
          <w:tab w:val="num" w:pos="720"/>
        </w:tabs>
        <w:ind w:left="720" w:hanging="720"/>
        <w:jc w:val="both"/>
      </w:pPr>
      <w:r>
        <w:t>Scope</w:t>
      </w:r>
    </w:p>
    <w:p w14:paraId="2C4DDBCA" w14:textId="77777777" w:rsidR="004B341F" w:rsidRDefault="004B341F" w:rsidP="0017758A">
      <w:pPr>
        <w:pStyle w:val="Heading3"/>
        <w:tabs>
          <w:tab w:val="clear" w:pos="0"/>
          <w:tab w:val="num" w:pos="709"/>
        </w:tabs>
        <w:ind w:left="709" w:hanging="709"/>
        <w:jc w:val="both"/>
      </w:pPr>
      <w:r>
        <w:t xml:space="preserve">This procedure describes the process for </w:t>
      </w:r>
      <w:r w:rsidR="00AD554C">
        <w:t xml:space="preserve">applying the Network Options Assessment </w:t>
      </w:r>
      <w:r w:rsidR="00D8729E">
        <w:t xml:space="preserve">(NOA) </w:t>
      </w:r>
      <w:r w:rsidR="00AD554C">
        <w:t xml:space="preserve">methodology, </w:t>
      </w:r>
      <w:r w:rsidR="00E116D5">
        <w:t xml:space="preserve">and </w:t>
      </w:r>
      <w:r w:rsidR="00DE6A4F">
        <w:t>producing</w:t>
      </w:r>
      <w:r w:rsidR="00AD554C">
        <w:t xml:space="preserve"> and publishing the Network Options Assessment Report.</w:t>
      </w:r>
    </w:p>
    <w:p w14:paraId="2C4DDBCB" w14:textId="0BBAFC59" w:rsidR="004B341F" w:rsidRDefault="004B341F" w:rsidP="0017758A">
      <w:pPr>
        <w:pStyle w:val="Heading3"/>
        <w:tabs>
          <w:tab w:val="clear" w:pos="0"/>
          <w:tab w:val="num" w:pos="709"/>
        </w:tabs>
        <w:ind w:left="709" w:hanging="709"/>
        <w:jc w:val="both"/>
      </w:pPr>
      <w:r>
        <w:t xml:space="preserve">This procedure applies to </w:t>
      </w:r>
      <w:r w:rsidR="00723AE8">
        <w:t>The Company</w:t>
      </w:r>
      <w:bookmarkStart w:id="40" w:name="_Hlk129254658"/>
      <w:r w:rsidR="00723AE8" w:rsidRPr="001E675B">
        <w:rPr>
          <w:rFonts w:cs="Arial"/>
        </w:rPr>
        <w:t>, as defined in the STC and meaning the licence holder with system operator responsibilities,</w:t>
      </w:r>
      <w:bookmarkEnd w:id="40"/>
      <w:r w:rsidR="00FD37AF">
        <w:t xml:space="preserve"> </w:t>
      </w:r>
      <w:r>
        <w:t>and each TO. For the purposes of this document, TOs are:</w:t>
      </w:r>
    </w:p>
    <w:p w14:paraId="2C4DDBCC" w14:textId="5225B1EE" w:rsidR="005E66E8" w:rsidRDefault="003F369A" w:rsidP="0017758A">
      <w:pPr>
        <w:numPr>
          <w:ilvl w:val="0"/>
          <w:numId w:val="4"/>
        </w:numPr>
        <w:tabs>
          <w:tab w:val="clear" w:pos="720"/>
          <w:tab w:val="num" w:pos="1418"/>
        </w:tabs>
        <w:ind w:hanging="709"/>
        <w:jc w:val="both"/>
      </w:pPr>
      <w:r>
        <w:t>NGET</w:t>
      </w:r>
      <w:r w:rsidR="005E66E8">
        <w:t>;</w:t>
      </w:r>
    </w:p>
    <w:p w14:paraId="2C4DDBCD" w14:textId="77777777" w:rsidR="004B341F" w:rsidRDefault="004B341F" w:rsidP="0017758A">
      <w:pPr>
        <w:numPr>
          <w:ilvl w:val="0"/>
          <w:numId w:val="4"/>
        </w:numPr>
        <w:tabs>
          <w:tab w:val="clear" w:pos="720"/>
          <w:tab w:val="num" w:pos="1418"/>
        </w:tabs>
        <w:ind w:hanging="709"/>
        <w:jc w:val="both"/>
      </w:pPr>
      <w:r>
        <w:t>SP</w:t>
      </w:r>
      <w:r w:rsidR="00980A28">
        <w:t xml:space="preserve"> </w:t>
      </w:r>
      <w:r>
        <w:t>T</w:t>
      </w:r>
      <w:r w:rsidR="00980A28">
        <w:t>ransmission plc</w:t>
      </w:r>
      <w:r>
        <w:t xml:space="preserve">; </w:t>
      </w:r>
    </w:p>
    <w:p w14:paraId="2C4DDBCE" w14:textId="77777777" w:rsidR="008B0B3A" w:rsidDel="001C02CE" w:rsidRDefault="005F3E2A" w:rsidP="0017758A">
      <w:pPr>
        <w:numPr>
          <w:ilvl w:val="0"/>
          <w:numId w:val="5"/>
        </w:numPr>
        <w:tabs>
          <w:tab w:val="clear" w:pos="720"/>
          <w:tab w:val="num" w:pos="1418"/>
        </w:tabs>
        <w:ind w:hanging="709"/>
        <w:jc w:val="both"/>
        <w:rPr>
          <w:del w:id="41" w:author="Steve Baker [NESO]" w:date="2025-10-16T11:41:00Z" w16du:dateUtc="2025-10-16T10:41:00Z"/>
        </w:rPr>
      </w:pPr>
      <w:r>
        <w:t xml:space="preserve">SHE </w:t>
      </w:r>
      <w:proofErr w:type="spellStart"/>
      <w:r>
        <w:t>Transmission</w:t>
      </w:r>
      <w:r w:rsidR="005E66E8">
        <w:t>;</w:t>
      </w:r>
    </w:p>
    <w:p w14:paraId="61C272EE" w14:textId="77777777" w:rsidR="001C02CE" w:rsidRPr="001C02CE" w:rsidRDefault="001C02CE" w:rsidP="001C02CE">
      <w:pPr>
        <w:numPr>
          <w:ilvl w:val="0"/>
          <w:numId w:val="5"/>
        </w:numPr>
        <w:tabs>
          <w:tab w:val="clear" w:pos="720"/>
          <w:tab w:val="num" w:pos="1418"/>
        </w:tabs>
        <w:ind w:hanging="709"/>
        <w:jc w:val="both"/>
        <w:rPr>
          <w:ins w:id="42" w:author="Steve Baker [NESO]" w:date="2025-10-16T11:41:00Z" w16du:dateUtc="2025-10-16T10:41:00Z"/>
          <w:rStyle w:val="eop"/>
          <w:rFonts w:cs="Arial"/>
          <w:sz w:val="22"/>
          <w:szCs w:val="22"/>
          <w:lang w:eastAsia="en-GB"/>
        </w:rPr>
      </w:pPr>
      <w:ins w:id="43" w:author="Steve Baker [NESO]" w:date="2025-10-16T11:41:00Z" w16du:dateUtc="2025-10-16T10:41:00Z">
        <w:r w:rsidRPr="001C02CE">
          <w:rPr>
            <w:rStyle w:val="normaltextrun"/>
            <w:rFonts w:cs="Arial"/>
            <w:color w:val="D13438"/>
            <w:u w:val="single"/>
          </w:rPr>
          <w:t>All</w:t>
        </w:r>
        <w:proofErr w:type="spellEnd"/>
        <w:r w:rsidRPr="001C02CE">
          <w:rPr>
            <w:rStyle w:val="normaltextrun"/>
            <w:rFonts w:cs="Arial"/>
            <w:color w:val="D13438"/>
            <w:u w:val="single"/>
          </w:rPr>
          <w:t xml:space="preserve"> Offshore Transmission Licence holders as appointed by Ofgem from time to </w:t>
        </w:r>
        <w:proofErr w:type="gramStart"/>
        <w:r w:rsidRPr="001C02CE">
          <w:rPr>
            <w:rStyle w:val="normaltextrun"/>
            <w:rFonts w:cs="Arial"/>
            <w:color w:val="D13438"/>
            <w:u w:val="single"/>
          </w:rPr>
          <w:t>time;</w:t>
        </w:r>
        <w:proofErr w:type="gramEnd"/>
        <w:r w:rsidRPr="001C02CE">
          <w:rPr>
            <w:rStyle w:val="eop"/>
            <w:rFonts w:cs="Arial"/>
            <w:color w:val="D13438"/>
          </w:rPr>
          <w:t> </w:t>
        </w:r>
      </w:ins>
    </w:p>
    <w:p w14:paraId="147238E7" w14:textId="5FC15BE1" w:rsidR="001C02CE" w:rsidRPr="001C02CE" w:rsidRDefault="001C02CE" w:rsidP="001C02CE">
      <w:pPr>
        <w:numPr>
          <w:ilvl w:val="0"/>
          <w:numId w:val="5"/>
        </w:numPr>
        <w:tabs>
          <w:tab w:val="clear" w:pos="720"/>
          <w:tab w:val="num" w:pos="1418"/>
        </w:tabs>
        <w:ind w:hanging="709"/>
        <w:jc w:val="both"/>
        <w:rPr>
          <w:ins w:id="44" w:author="Steve Baker [NESO]" w:date="2025-10-16T11:41:00Z" w16du:dateUtc="2025-10-16T10:41:00Z"/>
          <w:rFonts w:cs="Arial"/>
          <w:sz w:val="22"/>
          <w:szCs w:val="22"/>
          <w:lang w:eastAsia="en-GB"/>
        </w:rPr>
      </w:pPr>
      <w:ins w:id="45" w:author="Steve Baker [NESO]" w:date="2025-10-16T11:41:00Z" w16du:dateUtc="2025-10-16T10:41:00Z">
        <w:r w:rsidRPr="001C02CE">
          <w:rPr>
            <w:rStyle w:val="normaltextrun"/>
            <w:rFonts w:cs="Arial"/>
            <w:color w:val="D13438"/>
            <w:u w:val="single"/>
            <w:shd w:val="clear" w:color="auto" w:fill="FFFFFF"/>
            <w:lang w:val="en-US"/>
          </w:rPr>
          <w:t>All Competitively Appointed Transmission License holders as appointed by Ofgem.</w:t>
        </w:r>
      </w:ins>
    </w:p>
    <w:p w14:paraId="2C4DDBCF" w14:textId="779B4214" w:rsidR="005E66E8" w:rsidDel="001C02CE" w:rsidRDefault="008B0B3A" w:rsidP="0017758A">
      <w:pPr>
        <w:numPr>
          <w:ilvl w:val="0"/>
          <w:numId w:val="5"/>
        </w:numPr>
        <w:tabs>
          <w:tab w:val="clear" w:pos="720"/>
          <w:tab w:val="num" w:pos="1418"/>
        </w:tabs>
        <w:ind w:hanging="709"/>
        <w:jc w:val="both"/>
        <w:rPr>
          <w:del w:id="46" w:author="Steve Baker [NESO]" w:date="2025-10-16T11:41:00Z" w16du:dateUtc="2025-10-16T10:41:00Z"/>
        </w:rPr>
      </w:pPr>
      <w:del w:id="47" w:author="Steve Baker [NESO]" w:date="2025-10-16T11:41:00Z" w16du:dateUtc="2025-10-16T10:41:00Z">
        <w:r w:rsidDel="001C02CE">
          <w:delText xml:space="preserve">All </w:delText>
        </w:r>
        <w:r w:rsidR="00CF3910" w:rsidDel="001C02CE">
          <w:delText>OFTOs</w:delText>
        </w:r>
        <w:r w:rsidR="009A10F7" w:rsidDel="001C02CE">
          <w:delText>.</w:delText>
        </w:r>
      </w:del>
    </w:p>
    <w:p w14:paraId="2C4DDBD0" w14:textId="488B83AF" w:rsidR="004B341F" w:rsidRDefault="004B341F" w:rsidP="0017758A">
      <w:pPr>
        <w:pStyle w:val="Heading3"/>
        <w:tabs>
          <w:tab w:val="clear" w:pos="0"/>
          <w:tab w:val="num" w:pos="709"/>
        </w:tabs>
        <w:ind w:left="709" w:hanging="709"/>
        <w:jc w:val="both"/>
      </w:pPr>
      <w:r>
        <w:t xml:space="preserve">This procedure defines the tasks, formal documentation, interface requirements, timescales and responsibilities that apply to </w:t>
      </w:r>
      <w:r w:rsidR="00723AE8">
        <w:t>The Company</w:t>
      </w:r>
      <w:r w:rsidR="00FD37AF">
        <w:t xml:space="preserve"> </w:t>
      </w:r>
      <w:r>
        <w:t>and the TOs.</w:t>
      </w:r>
    </w:p>
    <w:p w14:paraId="2C4DDBD1" w14:textId="2B47A1A6" w:rsidR="004B341F" w:rsidRDefault="00723AE8" w:rsidP="0017758A">
      <w:pPr>
        <w:pStyle w:val="Heading3"/>
        <w:tabs>
          <w:tab w:val="clear" w:pos="0"/>
          <w:tab w:val="num" w:pos="709"/>
        </w:tabs>
        <w:ind w:left="709" w:hanging="709"/>
        <w:jc w:val="both"/>
      </w:pPr>
      <w:r>
        <w:t>The Company</w:t>
      </w:r>
      <w:r w:rsidR="00FD37AF">
        <w:t xml:space="preserve"> </w:t>
      </w:r>
      <w:r w:rsidR="004B341F">
        <w:t>shall be responsible for preparing and publishing the</w:t>
      </w:r>
      <w:r w:rsidR="00AD554C">
        <w:t xml:space="preserve"> NOA report</w:t>
      </w:r>
      <w:r w:rsidR="004B341F">
        <w:t xml:space="preserve"> in accordance with its Transmission Licence. This will include:</w:t>
      </w:r>
    </w:p>
    <w:p w14:paraId="2C4DDBD2" w14:textId="77777777" w:rsidR="004B341F" w:rsidRDefault="004B341F" w:rsidP="0017758A">
      <w:pPr>
        <w:numPr>
          <w:ilvl w:val="0"/>
          <w:numId w:val="6"/>
        </w:numPr>
        <w:jc w:val="both"/>
      </w:pPr>
      <w:r>
        <w:t xml:space="preserve">submitting proposed changes to the </w:t>
      </w:r>
      <w:r w:rsidR="004A2764">
        <w:t>NOA</w:t>
      </w:r>
      <w:r w:rsidR="00A97EDF">
        <w:t xml:space="preserve"> methodology </w:t>
      </w:r>
      <w:r>
        <w:t xml:space="preserve">to the Authority for approval; </w:t>
      </w:r>
    </w:p>
    <w:p w14:paraId="2C4DDBD3" w14:textId="77777777" w:rsidR="004B341F" w:rsidRDefault="008B0B3A" w:rsidP="0017758A">
      <w:pPr>
        <w:numPr>
          <w:ilvl w:val="0"/>
          <w:numId w:val="7"/>
        </w:numPr>
        <w:jc w:val="both"/>
      </w:pPr>
      <w:r>
        <w:t xml:space="preserve">creating the </w:t>
      </w:r>
      <w:r w:rsidR="00083D84">
        <w:t xml:space="preserve">Future Energy </w:t>
      </w:r>
      <w:r>
        <w:t>Scenarios</w:t>
      </w:r>
      <w:r w:rsidR="0017758A">
        <w:t>;</w:t>
      </w:r>
    </w:p>
    <w:p w14:paraId="2C4DDBD4" w14:textId="77777777" w:rsidR="004B341F" w:rsidRPr="002335CD" w:rsidRDefault="00DE6A4F" w:rsidP="0017758A">
      <w:pPr>
        <w:numPr>
          <w:ilvl w:val="0"/>
          <w:numId w:val="8"/>
        </w:numPr>
        <w:jc w:val="both"/>
        <w:rPr>
          <w:color w:val="000000"/>
        </w:rPr>
      </w:pPr>
      <w:r>
        <w:rPr>
          <w:color w:val="000000"/>
        </w:rPr>
        <w:t>carrying out analysis on the</w:t>
      </w:r>
      <w:r w:rsidR="004B341F" w:rsidRPr="002335CD">
        <w:rPr>
          <w:color w:val="000000"/>
        </w:rPr>
        <w:t xml:space="preserve"> Transmission System; </w:t>
      </w:r>
    </w:p>
    <w:p w14:paraId="2C4DDBD5" w14:textId="77777777" w:rsidR="004B341F" w:rsidRDefault="004B341F" w:rsidP="0017758A">
      <w:pPr>
        <w:numPr>
          <w:ilvl w:val="0"/>
          <w:numId w:val="9"/>
        </w:numPr>
        <w:jc w:val="both"/>
      </w:pPr>
      <w:r>
        <w:t>producing the relevant commentaries</w:t>
      </w:r>
      <w:r w:rsidR="00AD4825">
        <w:t xml:space="preserve"> and recommendations</w:t>
      </w:r>
      <w:r>
        <w:t>;</w:t>
      </w:r>
    </w:p>
    <w:p w14:paraId="2C4DDBD6" w14:textId="77777777" w:rsidR="004B341F" w:rsidRDefault="00083D84" w:rsidP="0017758A">
      <w:pPr>
        <w:numPr>
          <w:ilvl w:val="0"/>
          <w:numId w:val="10"/>
        </w:numPr>
        <w:jc w:val="both"/>
      </w:pPr>
      <w:r>
        <w:t xml:space="preserve">collating and compiling the </w:t>
      </w:r>
      <w:r w:rsidR="00DE6A4F">
        <w:t>NOA report</w:t>
      </w:r>
      <w:r w:rsidR="004B341F">
        <w:t xml:space="preserve">; and </w:t>
      </w:r>
    </w:p>
    <w:p w14:paraId="2C4DDBD7" w14:textId="77777777" w:rsidR="004B341F" w:rsidRDefault="00083D84" w:rsidP="0017758A">
      <w:pPr>
        <w:numPr>
          <w:ilvl w:val="0"/>
          <w:numId w:val="11"/>
        </w:numPr>
        <w:jc w:val="both"/>
      </w:pPr>
      <w:r>
        <w:t xml:space="preserve">making the </w:t>
      </w:r>
      <w:r w:rsidR="00DE6A4F">
        <w:t>NOA report</w:t>
      </w:r>
      <w:r w:rsidR="004B341F">
        <w:t xml:space="preserve"> publicly available.</w:t>
      </w:r>
    </w:p>
    <w:p w14:paraId="2C4DDBD8" w14:textId="7611254F" w:rsidR="004B341F" w:rsidRDefault="004B341F" w:rsidP="0017758A">
      <w:pPr>
        <w:pStyle w:val="Heading3"/>
        <w:tabs>
          <w:tab w:val="clear" w:pos="0"/>
          <w:tab w:val="num" w:pos="709"/>
        </w:tabs>
        <w:ind w:left="709" w:hanging="709"/>
        <w:jc w:val="both"/>
      </w:pPr>
      <w:r>
        <w:t>Each TO shall be res</w:t>
      </w:r>
      <w:r w:rsidR="000A7E12">
        <w:t xml:space="preserve">ponsible for supporting </w:t>
      </w:r>
      <w:r w:rsidR="00723AE8">
        <w:t>The Company</w:t>
      </w:r>
      <w:r w:rsidR="00852EED">
        <w:t xml:space="preserve"> </w:t>
      </w:r>
      <w:r w:rsidR="000A7E12">
        <w:t>in</w:t>
      </w:r>
      <w:r w:rsidR="00DE6A4F">
        <w:t xml:space="preserve"> applying</w:t>
      </w:r>
      <w:r w:rsidR="00B9069C">
        <w:t xml:space="preserve"> the</w:t>
      </w:r>
      <w:r w:rsidR="00DE6A4F">
        <w:t xml:space="preserve"> NOA methodology, </w:t>
      </w:r>
      <w:r w:rsidR="00B9069C">
        <w:t xml:space="preserve">and </w:t>
      </w:r>
      <w:r w:rsidR="00DE6A4F">
        <w:t>producing and publishing the NOA report</w:t>
      </w:r>
      <w:r>
        <w:t>. This will include:</w:t>
      </w:r>
    </w:p>
    <w:p w14:paraId="2C4DDBD9" w14:textId="77777777" w:rsidR="00E660C8" w:rsidRPr="00E660C8" w:rsidRDefault="00E660C8">
      <w:pPr>
        <w:numPr>
          <w:ilvl w:val="0"/>
          <w:numId w:val="11"/>
        </w:numPr>
        <w:jc w:val="both"/>
        <w:rPr>
          <w:color w:val="000000"/>
        </w:rPr>
      </w:pPr>
      <w:r>
        <w:rPr>
          <w:color w:val="000000"/>
        </w:rPr>
        <w:t>creating and updatin</w:t>
      </w:r>
      <w:r w:rsidR="00B9069C">
        <w:rPr>
          <w:color w:val="000000"/>
        </w:rPr>
        <w:t>g the GB network models for their</w:t>
      </w:r>
      <w:r>
        <w:rPr>
          <w:color w:val="000000"/>
        </w:rPr>
        <w:t xml:space="preserve"> TO </w:t>
      </w:r>
      <w:proofErr w:type="gramStart"/>
      <w:r>
        <w:rPr>
          <w:color w:val="000000"/>
        </w:rPr>
        <w:t>network;</w:t>
      </w:r>
      <w:proofErr w:type="gramEnd"/>
    </w:p>
    <w:p w14:paraId="2C4DDBDA" w14:textId="77777777" w:rsidR="004B341F" w:rsidRPr="002335CD" w:rsidRDefault="004B341F" w:rsidP="0017758A">
      <w:pPr>
        <w:numPr>
          <w:ilvl w:val="0"/>
          <w:numId w:val="11"/>
        </w:numPr>
        <w:jc w:val="both"/>
        <w:rPr>
          <w:color w:val="000000"/>
        </w:rPr>
      </w:pPr>
      <w:r w:rsidRPr="002335CD">
        <w:rPr>
          <w:color w:val="000000"/>
        </w:rPr>
        <w:t xml:space="preserve">carrying out analysis on </w:t>
      </w:r>
      <w:r w:rsidR="00B26E4A" w:rsidRPr="002335CD">
        <w:rPr>
          <w:color w:val="000000"/>
        </w:rPr>
        <w:t>its</w:t>
      </w:r>
      <w:r w:rsidRPr="002335CD">
        <w:rPr>
          <w:color w:val="000000"/>
        </w:rPr>
        <w:t xml:space="preserve"> Transmission System</w:t>
      </w:r>
      <w:r w:rsidR="00AD4825">
        <w:rPr>
          <w:color w:val="000000"/>
        </w:rPr>
        <w:t xml:space="preserve"> where agreed</w:t>
      </w:r>
      <w:r w:rsidRPr="002335CD">
        <w:rPr>
          <w:color w:val="000000"/>
        </w:rPr>
        <w:t>;</w:t>
      </w:r>
    </w:p>
    <w:p w14:paraId="2C4DDBDB" w14:textId="77777777" w:rsidR="004B341F" w:rsidRDefault="004B341F" w:rsidP="0017758A">
      <w:pPr>
        <w:numPr>
          <w:ilvl w:val="0"/>
          <w:numId w:val="11"/>
        </w:numPr>
        <w:jc w:val="both"/>
      </w:pPr>
      <w:r>
        <w:t xml:space="preserve">producing the deliverables </w:t>
      </w:r>
      <w:r w:rsidR="00C2014E">
        <w:t>relevant to the respective Transmission Owners network</w:t>
      </w:r>
      <w:r w:rsidR="00AD4825">
        <w:t xml:space="preserve"> </w:t>
      </w:r>
      <w:r>
        <w:t>(</w:t>
      </w:r>
      <w:r w:rsidR="004A2764">
        <w:t xml:space="preserve">reinforcement options, </w:t>
      </w:r>
      <w:r>
        <w:t xml:space="preserve">tables, figures, text etc.) to be included in the </w:t>
      </w:r>
      <w:r w:rsidR="004A2764">
        <w:t>NOA</w:t>
      </w:r>
      <w:r>
        <w:t>; and</w:t>
      </w:r>
    </w:p>
    <w:p w14:paraId="2C4DDBDC" w14:textId="77777777" w:rsidR="004B341F" w:rsidRDefault="00DE6A4F">
      <w:pPr>
        <w:numPr>
          <w:ilvl w:val="0"/>
          <w:numId w:val="11"/>
        </w:numPr>
        <w:jc w:val="both"/>
      </w:pPr>
      <w:r>
        <w:t>producing</w:t>
      </w:r>
      <w:r w:rsidR="004B341F">
        <w:t xml:space="preserve"> relevant commentaries.</w:t>
      </w:r>
    </w:p>
    <w:p w14:paraId="2C4DDBDD" w14:textId="77777777" w:rsidR="004B341F" w:rsidRDefault="004B341F" w:rsidP="0017758A">
      <w:pPr>
        <w:pStyle w:val="Heading2"/>
        <w:tabs>
          <w:tab w:val="clear" w:pos="851"/>
          <w:tab w:val="num" w:pos="720"/>
        </w:tabs>
        <w:ind w:left="720" w:hanging="720"/>
        <w:jc w:val="both"/>
      </w:pPr>
      <w:r>
        <w:t xml:space="preserve">Objectives </w:t>
      </w:r>
    </w:p>
    <w:p w14:paraId="2C4DDBDE" w14:textId="77777777" w:rsidR="004B341F" w:rsidRDefault="004B341F">
      <w:pPr>
        <w:pStyle w:val="Heading3"/>
        <w:tabs>
          <w:tab w:val="clear" w:pos="0"/>
          <w:tab w:val="left" w:pos="709"/>
        </w:tabs>
        <w:ind w:left="709" w:hanging="709"/>
        <w:jc w:val="both"/>
      </w:pPr>
      <w:r>
        <w:t>The objective of this procedure is to detail how</w:t>
      </w:r>
      <w:r w:rsidR="00350E4C">
        <w:t xml:space="preserve"> the annual </w:t>
      </w:r>
      <w:r>
        <w:t xml:space="preserve"> </w:t>
      </w:r>
      <w:r w:rsidR="00A97EDF">
        <w:t>Network Options Assessment</w:t>
      </w:r>
      <w:r>
        <w:t xml:space="preserve"> will be </w:t>
      </w:r>
      <w:r w:rsidR="00350E4C">
        <w:t xml:space="preserve">co-ordinated </w:t>
      </w:r>
      <w:r>
        <w:t xml:space="preserve">across the </w:t>
      </w:r>
      <w:r w:rsidR="005E66E8">
        <w:t>SO</w:t>
      </w:r>
      <w:r>
        <w:t xml:space="preserve"> ~ TO interface and the TO ~ TO interface, so as to ensure that responsibilities are clear and Transmission Licence conditions</w:t>
      </w:r>
      <w:r w:rsidR="008B0B3A">
        <w:t xml:space="preserve"> </w:t>
      </w:r>
      <w:r>
        <w:t>are satisfactorily discharged.</w:t>
      </w:r>
    </w:p>
    <w:p w14:paraId="2C4DDBDF" w14:textId="77777777" w:rsidR="004B341F" w:rsidRDefault="004B341F" w:rsidP="008B0B3A">
      <w:pPr>
        <w:pStyle w:val="Heading1"/>
        <w:tabs>
          <w:tab w:val="clear" w:pos="851"/>
          <w:tab w:val="num" w:pos="720"/>
        </w:tabs>
        <w:ind w:left="720" w:hanging="720"/>
        <w:jc w:val="both"/>
      </w:pPr>
      <w:r>
        <w:br w:type="page"/>
      </w:r>
      <w:r>
        <w:lastRenderedPageBreak/>
        <w:t>Key Definitions</w:t>
      </w:r>
    </w:p>
    <w:p w14:paraId="2C4DDBE0" w14:textId="77777777" w:rsidR="004B341F" w:rsidRDefault="004B341F" w:rsidP="008B0B3A">
      <w:pPr>
        <w:pStyle w:val="Heading2"/>
        <w:tabs>
          <w:tab w:val="clear" w:pos="851"/>
          <w:tab w:val="num" w:pos="720"/>
        </w:tabs>
        <w:ind w:left="720" w:hanging="720"/>
        <w:jc w:val="both"/>
      </w:pPr>
      <w:r>
        <w:t>For the purposes of STCP 2</w:t>
      </w:r>
      <w:r w:rsidR="0095404F">
        <w:t>1</w:t>
      </w:r>
      <w:r>
        <w:t>-1:</w:t>
      </w:r>
    </w:p>
    <w:p w14:paraId="2C4DDBE1" w14:textId="0AD136E5" w:rsidR="004B341F" w:rsidRPr="00083D84" w:rsidRDefault="004B341F" w:rsidP="00083D84">
      <w:pPr>
        <w:pStyle w:val="Heading3"/>
        <w:tabs>
          <w:tab w:val="clear" w:pos="0"/>
          <w:tab w:val="num" w:pos="709"/>
        </w:tabs>
        <w:ind w:left="709" w:hanging="709"/>
        <w:jc w:val="both"/>
      </w:pPr>
      <w:r>
        <w:rPr>
          <w:b/>
        </w:rPr>
        <w:t xml:space="preserve">Consultation </w:t>
      </w:r>
      <w:r w:rsidR="003A3AAE">
        <w:rPr>
          <w:b/>
        </w:rPr>
        <w:t xml:space="preserve">Close </w:t>
      </w:r>
      <w:r>
        <w:rPr>
          <w:b/>
        </w:rPr>
        <w:t>Date</w:t>
      </w:r>
      <w:r>
        <w:t xml:space="preserve"> means the </w:t>
      </w:r>
      <w:r w:rsidR="0095404F">
        <w:t>closing date for the NOA</w:t>
      </w:r>
      <w:r w:rsidR="002335CD">
        <w:t xml:space="preserve"> Annual Review consultation</w:t>
      </w:r>
      <w:r>
        <w:t>.</w:t>
      </w:r>
      <w:r w:rsidR="002335CD">
        <w:t xml:space="preserve">  </w:t>
      </w:r>
      <w:r w:rsidR="003A3AAE">
        <w:t>This date is based on a fixed period of time following the NOA Report’s publication each year</w:t>
      </w:r>
      <w:r w:rsidR="00E83D1A">
        <w:t xml:space="preserve"> and described by the NOA Report methodology</w:t>
      </w:r>
      <w:r w:rsidR="003A3AAE">
        <w:t>.</w:t>
      </w:r>
      <w:r w:rsidR="002335CD">
        <w:t xml:space="preserve">  </w:t>
      </w:r>
      <w:r>
        <w:t xml:space="preserve">This is the date that </w:t>
      </w:r>
      <w:r w:rsidR="00723AE8">
        <w:t>The Company</w:t>
      </w:r>
      <w:r>
        <w:t xml:space="preserve"> cease to consider comments</w:t>
      </w:r>
      <w:r w:rsidR="009F74A4">
        <w:t xml:space="preserve"> </w:t>
      </w:r>
      <w:r w:rsidR="009F74A4" w:rsidRPr="00083D84">
        <w:t>from industry participants</w:t>
      </w:r>
      <w:r w:rsidRPr="00083D84">
        <w:t xml:space="preserve"> for that year</w:t>
      </w:r>
      <w:r w:rsidR="00647C97">
        <w:t>’s publication of the NOA report</w:t>
      </w:r>
      <w:r w:rsidRPr="00083D84">
        <w:t>.</w:t>
      </w:r>
    </w:p>
    <w:p w14:paraId="2C4DDBE2" w14:textId="77777777" w:rsidR="004B341F" w:rsidRDefault="0053181C" w:rsidP="0017758A">
      <w:pPr>
        <w:pStyle w:val="Heading3"/>
        <w:jc w:val="both"/>
      </w:pPr>
      <w:r>
        <w:rPr>
          <w:b/>
        </w:rPr>
        <w:t>Stakeholders</w:t>
      </w:r>
      <w:r w:rsidR="0095404F">
        <w:t xml:space="preserve"> mean any user of the NOA</w:t>
      </w:r>
      <w:r>
        <w:t xml:space="preserve"> includ</w:t>
      </w:r>
      <w:r w:rsidR="00C634EE">
        <w:t>ing</w:t>
      </w:r>
      <w:r>
        <w:t xml:space="preserve"> </w:t>
      </w:r>
      <w:r w:rsidR="004B341F">
        <w:t>TOs.</w:t>
      </w:r>
    </w:p>
    <w:p w14:paraId="2C4DDBE3" w14:textId="77777777" w:rsidR="004B341F" w:rsidRDefault="0095404F" w:rsidP="0053181C">
      <w:pPr>
        <w:pStyle w:val="Heading3"/>
        <w:tabs>
          <w:tab w:val="clear" w:pos="0"/>
          <w:tab w:val="num" w:pos="720"/>
        </w:tabs>
        <w:ind w:left="720" w:hanging="720"/>
        <w:jc w:val="both"/>
      </w:pPr>
      <w:r>
        <w:rPr>
          <w:b/>
        </w:rPr>
        <w:t>NOA</w:t>
      </w:r>
      <w:r w:rsidR="004532F5">
        <w:rPr>
          <w:b/>
        </w:rPr>
        <w:t xml:space="preserve"> Report</w:t>
      </w:r>
      <w:r w:rsidR="004B341F">
        <w:rPr>
          <w:b/>
        </w:rPr>
        <w:t xml:space="preserve"> Form</w:t>
      </w:r>
      <w:r w:rsidR="0053181C">
        <w:t xml:space="preserve"> means</w:t>
      </w:r>
      <w:r w:rsidR="004B341F">
        <w:t xml:space="preserve"> the scope and format of the </w:t>
      </w:r>
      <w:r w:rsidR="00B9069C">
        <w:t>NOA R</w:t>
      </w:r>
      <w:r>
        <w:t>eport</w:t>
      </w:r>
      <w:r w:rsidR="006B7974">
        <w:t>.</w:t>
      </w:r>
    </w:p>
    <w:p w14:paraId="2C4DDBE4" w14:textId="3624A711" w:rsidR="00F17C81" w:rsidRDefault="00647C97" w:rsidP="00F17C81">
      <w:pPr>
        <w:pStyle w:val="Heading3"/>
        <w:tabs>
          <w:tab w:val="clear" w:pos="0"/>
          <w:tab w:val="num" w:pos="709"/>
        </w:tabs>
        <w:ind w:left="709" w:hanging="709"/>
        <w:jc w:val="both"/>
      </w:pPr>
      <w:r>
        <w:rPr>
          <w:b/>
        </w:rPr>
        <w:t xml:space="preserve">NOA </w:t>
      </w:r>
      <w:r w:rsidR="004532F5">
        <w:rPr>
          <w:b/>
        </w:rPr>
        <w:t>methodology</w:t>
      </w:r>
      <w:r w:rsidR="004B341F">
        <w:t xml:space="preserve"> means the document that </w:t>
      </w:r>
      <w:r w:rsidR="00723AE8">
        <w:t>The Company</w:t>
      </w:r>
      <w:r w:rsidR="004B341F">
        <w:t xml:space="preserve"> shall submit to the Authority which records all the proposed changes that </w:t>
      </w:r>
      <w:r w:rsidR="00723AE8">
        <w:t>The Company</w:t>
      </w:r>
      <w:r w:rsidR="00B9069C">
        <w:t xml:space="preserve"> </w:t>
      </w:r>
      <w:r w:rsidR="004B341F">
        <w:t xml:space="preserve">wishes to make to the </w:t>
      </w:r>
      <w:r w:rsidR="004532F5">
        <w:t>NOA R</w:t>
      </w:r>
      <w:r>
        <w:t>eport</w:t>
      </w:r>
      <w:r w:rsidR="004532F5">
        <w:t xml:space="preserve"> Form.</w:t>
      </w:r>
    </w:p>
    <w:p w14:paraId="2C4DDBE5" w14:textId="60DEFA86" w:rsidR="00F17C81" w:rsidRPr="009A10F7" w:rsidRDefault="00F17C81" w:rsidP="00F17C81">
      <w:pPr>
        <w:pStyle w:val="Heading3"/>
        <w:tabs>
          <w:tab w:val="clear" w:pos="0"/>
          <w:tab w:val="num" w:pos="709"/>
        </w:tabs>
        <w:ind w:left="709" w:hanging="709"/>
        <w:jc w:val="both"/>
      </w:pPr>
      <w:r w:rsidRPr="00F17C81">
        <w:rPr>
          <w:b/>
        </w:rPr>
        <w:t>ETYS</w:t>
      </w:r>
      <w:r w:rsidR="009524A9">
        <w:rPr>
          <w:b/>
        </w:rPr>
        <w:t xml:space="preserve"> and NOA</w:t>
      </w:r>
      <w:r w:rsidRPr="00F17C81">
        <w:rPr>
          <w:b/>
        </w:rPr>
        <w:t xml:space="preserve"> Study Guidelines </w:t>
      </w:r>
      <w:r w:rsidRPr="00F17C81">
        <w:t xml:space="preserve">means a </w:t>
      </w:r>
      <w:r>
        <w:t xml:space="preserve">document agreed between </w:t>
      </w:r>
      <w:r w:rsidR="00723AE8">
        <w:t>The Company</w:t>
      </w:r>
      <w:r>
        <w:t xml:space="preserve"> and the TOs </w:t>
      </w:r>
      <w:r w:rsidR="00071E3D">
        <w:rPr>
          <w:rFonts w:ascii="Helvetica" w:hAnsi="Helvetica" w:cs="Helvetica"/>
          <w:lang w:eastAsia="en-GB"/>
        </w:rPr>
        <w:t>that specifies</w:t>
      </w:r>
      <w:r w:rsidRPr="00F17C81">
        <w:rPr>
          <w:rFonts w:ascii="Helvetica" w:hAnsi="Helvetica" w:cs="Helvetica"/>
          <w:lang w:eastAsia="en-GB"/>
        </w:rPr>
        <w:t xml:space="preserve"> detail</w:t>
      </w:r>
      <w:r w:rsidR="0003557F">
        <w:rPr>
          <w:rFonts w:ascii="Helvetica" w:hAnsi="Helvetica" w:cs="Helvetica"/>
          <w:lang w:eastAsia="en-GB"/>
        </w:rPr>
        <w:t>s of the analysis</w:t>
      </w:r>
      <w:r>
        <w:rPr>
          <w:rFonts w:ascii="Helvetica" w:hAnsi="Helvetica" w:cs="Helvetica"/>
          <w:lang w:eastAsia="en-GB"/>
        </w:rPr>
        <w:t xml:space="preserve"> for the ET</w:t>
      </w:r>
      <w:r w:rsidRPr="00F17C81">
        <w:rPr>
          <w:rFonts w:ascii="Helvetica" w:hAnsi="Helvetica" w:cs="Helvetica"/>
          <w:lang w:eastAsia="en-GB"/>
        </w:rPr>
        <w:t>YS</w:t>
      </w:r>
      <w:r w:rsidR="009524A9">
        <w:rPr>
          <w:rFonts w:ascii="Helvetica" w:hAnsi="Helvetica" w:cs="Helvetica"/>
          <w:lang w:eastAsia="en-GB"/>
        </w:rPr>
        <w:t xml:space="preserve"> and NOA</w:t>
      </w:r>
      <w:r w:rsidRPr="00F17C81">
        <w:rPr>
          <w:rFonts w:ascii="Helvetica" w:hAnsi="Helvetica" w:cs="Helvetica"/>
          <w:lang w:eastAsia="en-GB"/>
        </w:rPr>
        <w:t xml:space="preserve">. It </w:t>
      </w:r>
      <w:proofErr w:type="gramStart"/>
      <w:r w:rsidRPr="00F17C81">
        <w:rPr>
          <w:rFonts w:ascii="Helvetica" w:hAnsi="Helvetica" w:cs="Helvetica"/>
          <w:lang w:eastAsia="en-GB"/>
        </w:rPr>
        <w:t>includes:</w:t>
      </w:r>
      <w:proofErr w:type="gramEnd"/>
      <w:r w:rsidRPr="00F17C81">
        <w:rPr>
          <w:rFonts w:ascii="Helvetica" w:hAnsi="Helvetica" w:cs="Helvetica"/>
          <w:lang w:eastAsia="en-GB"/>
        </w:rPr>
        <w:t xml:space="preserve"> generic Planning </w:t>
      </w:r>
      <w:r>
        <w:rPr>
          <w:rFonts w:ascii="Helvetica" w:hAnsi="Helvetica" w:cs="Helvetica"/>
          <w:lang w:eastAsia="en-GB"/>
        </w:rPr>
        <w:t>Assumptions, the ET</w:t>
      </w:r>
      <w:r w:rsidRPr="00F17C81">
        <w:rPr>
          <w:rFonts w:ascii="Helvetica" w:hAnsi="Helvetica" w:cs="Helvetica"/>
          <w:lang w:eastAsia="en-GB"/>
        </w:rPr>
        <w:t>YS</w:t>
      </w:r>
      <w:r w:rsidR="009524A9">
        <w:rPr>
          <w:rFonts w:ascii="Helvetica" w:hAnsi="Helvetica" w:cs="Helvetica"/>
          <w:lang w:eastAsia="en-GB"/>
        </w:rPr>
        <w:t xml:space="preserve"> and </w:t>
      </w:r>
      <w:r w:rsidR="00EA4952">
        <w:rPr>
          <w:rFonts w:ascii="Helvetica" w:hAnsi="Helvetica" w:cs="Helvetica"/>
          <w:lang w:eastAsia="en-GB"/>
        </w:rPr>
        <w:t>NOA Programme</w:t>
      </w:r>
      <w:r w:rsidR="009524A9">
        <w:rPr>
          <w:rFonts w:ascii="Helvetica" w:hAnsi="Helvetica" w:cs="Helvetica"/>
          <w:lang w:eastAsia="en-GB"/>
        </w:rPr>
        <w:t>s</w:t>
      </w:r>
      <w:r w:rsidRPr="00F17C81">
        <w:rPr>
          <w:rFonts w:ascii="Helvetica" w:hAnsi="Helvetica" w:cs="Helvetica"/>
          <w:lang w:eastAsia="en-GB"/>
        </w:rPr>
        <w:t xml:space="preserve">, TO and </w:t>
      </w:r>
      <w:r w:rsidR="00723AE8">
        <w:rPr>
          <w:rFonts w:ascii="Helvetica" w:hAnsi="Helvetica" w:cs="Helvetica"/>
          <w:lang w:eastAsia="en-GB"/>
        </w:rPr>
        <w:t>The Company</w:t>
      </w:r>
      <w:r w:rsidRPr="00F17C81">
        <w:rPr>
          <w:rFonts w:ascii="Helvetica" w:hAnsi="Helvetica" w:cs="Helvetica"/>
          <w:lang w:eastAsia="en-GB"/>
        </w:rPr>
        <w:t xml:space="preserve"> deliverables and the format they will be presented, contingencies and rules of comparison (i.e. acceptable tolerances) for consistency checking, outlines of the analysis work to be carried out (i.e. scenarios and sensitivities)</w:t>
      </w:r>
    </w:p>
    <w:p w14:paraId="2C4DDBE6" w14:textId="653DD619" w:rsidR="001E1029" w:rsidRPr="00F17C81" w:rsidRDefault="00EA4952">
      <w:pPr>
        <w:pStyle w:val="Heading3"/>
        <w:tabs>
          <w:tab w:val="clear" w:pos="0"/>
          <w:tab w:val="num" w:pos="709"/>
        </w:tabs>
        <w:ind w:left="709" w:hanging="709"/>
        <w:jc w:val="both"/>
      </w:pPr>
      <w:r>
        <w:rPr>
          <w:b/>
        </w:rPr>
        <w:t>NOA Programme</w:t>
      </w:r>
      <w:r w:rsidR="001E1029">
        <w:rPr>
          <w:b/>
        </w:rPr>
        <w:t xml:space="preserve"> </w:t>
      </w:r>
      <w:r w:rsidR="001E1029" w:rsidRPr="009A10F7">
        <w:t xml:space="preserve">means the programme </w:t>
      </w:r>
      <w:r w:rsidR="00071E3D">
        <w:t xml:space="preserve">of works to be undertaken by </w:t>
      </w:r>
      <w:r w:rsidR="00723AE8">
        <w:t>The Company</w:t>
      </w:r>
      <w:r w:rsidR="00071E3D">
        <w:t xml:space="preserve"> </w:t>
      </w:r>
      <w:r w:rsidR="001E1029" w:rsidRPr="009A10F7">
        <w:t>and TOs to deliver the annual NOA Report.</w:t>
      </w:r>
    </w:p>
    <w:p w14:paraId="2C4DDBE7" w14:textId="77777777" w:rsidR="00BC4494" w:rsidRDefault="00BC4494" w:rsidP="0017758A">
      <w:pPr>
        <w:pStyle w:val="Heading3"/>
        <w:tabs>
          <w:tab w:val="clear" w:pos="0"/>
          <w:tab w:val="num" w:pos="709"/>
        </w:tabs>
        <w:ind w:left="709" w:hanging="709"/>
        <w:jc w:val="both"/>
      </w:pPr>
      <w:r>
        <w:rPr>
          <w:b/>
        </w:rPr>
        <w:t>JPC ETYS</w:t>
      </w:r>
      <w:r w:rsidR="009524A9">
        <w:rPr>
          <w:b/>
        </w:rPr>
        <w:t xml:space="preserve"> and NOA</w:t>
      </w:r>
      <w:r>
        <w:rPr>
          <w:b/>
        </w:rPr>
        <w:t xml:space="preserve"> sub-group </w:t>
      </w:r>
      <w:r w:rsidR="003D4D27">
        <w:t>means the</w:t>
      </w:r>
      <w:r w:rsidRPr="00BC4494">
        <w:t xml:space="preserve"> group formed </w:t>
      </w:r>
      <w:r w:rsidR="007C66F7">
        <w:t xml:space="preserve">under section </w:t>
      </w:r>
      <w:r w:rsidR="007C66F7" w:rsidRPr="00607483">
        <w:t>3.1.1</w:t>
      </w:r>
      <w:r w:rsidR="00542168">
        <w:t>.</w:t>
      </w:r>
    </w:p>
    <w:p w14:paraId="2C4DDBE8" w14:textId="77777777" w:rsidR="00852EED" w:rsidRPr="00B4290E" w:rsidRDefault="00852EED" w:rsidP="0017758A">
      <w:pPr>
        <w:pStyle w:val="Heading3"/>
        <w:tabs>
          <w:tab w:val="clear" w:pos="0"/>
          <w:tab w:val="num" w:pos="709"/>
        </w:tabs>
        <w:ind w:left="709" w:hanging="709"/>
        <w:jc w:val="both"/>
      </w:pPr>
      <w:r>
        <w:rPr>
          <w:b/>
        </w:rPr>
        <w:t xml:space="preserve">System Requirement Form </w:t>
      </w:r>
      <w:r w:rsidRPr="009A10F7">
        <w:t xml:space="preserve">means a </w:t>
      </w:r>
      <w:r w:rsidR="00B4290E" w:rsidRPr="009A10F7">
        <w:t xml:space="preserve">template used for requesting and defining network </w:t>
      </w:r>
      <w:r w:rsidR="00B4290E">
        <w:t>reinforcement options for NOA.</w:t>
      </w:r>
    </w:p>
    <w:p w14:paraId="2C4DDBE9" w14:textId="77777777" w:rsidR="004B341F" w:rsidRDefault="004B341F" w:rsidP="008B0B3A">
      <w:pPr>
        <w:pStyle w:val="Heading1"/>
        <w:tabs>
          <w:tab w:val="clear" w:pos="851"/>
          <w:tab w:val="num" w:pos="720"/>
        </w:tabs>
        <w:ind w:left="720" w:hanging="720"/>
        <w:jc w:val="both"/>
      </w:pPr>
      <w:r>
        <w:t>Procedure</w:t>
      </w:r>
    </w:p>
    <w:p w14:paraId="2C4DDBEA" w14:textId="77777777" w:rsidR="00C448BB" w:rsidRDefault="00C448BB" w:rsidP="00C448BB">
      <w:pPr>
        <w:pStyle w:val="Heading2"/>
        <w:tabs>
          <w:tab w:val="clear" w:pos="851"/>
          <w:tab w:val="num" w:pos="720"/>
        </w:tabs>
        <w:ind w:left="720" w:hanging="720"/>
        <w:jc w:val="both"/>
      </w:pPr>
      <w:r>
        <w:t>Working Group</w:t>
      </w:r>
    </w:p>
    <w:p w14:paraId="2C4DDBEB" w14:textId="104B5ABF" w:rsidR="00C448BB" w:rsidRDefault="00C23E07" w:rsidP="00C23E07">
      <w:pPr>
        <w:pStyle w:val="Heading3"/>
        <w:tabs>
          <w:tab w:val="clear" w:pos="0"/>
          <w:tab w:val="num" w:pos="709"/>
        </w:tabs>
        <w:ind w:left="709" w:hanging="709"/>
        <w:jc w:val="both"/>
      </w:pPr>
      <w:r>
        <w:t xml:space="preserve">To facilitate ETYS </w:t>
      </w:r>
      <w:r w:rsidR="009524A9">
        <w:t xml:space="preserve">and NOA </w:t>
      </w:r>
      <w:r>
        <w:t xml:space="preserve">co-ordination between </w:t>
      </w:r>
      <w:r w:rsidR="00723AE8">
        <w:t>The Company</w:t>
      </w:r>
      <w:r w:rsidR="00071E3D">
        <w:t xml:space="preserve"> </w:t>
      </w:r>
      <w:r w:rsidR="004532F5">
        <w:t>and the TOs,</w:t>
      </w:r>
      <w:r>
        <w:t xml:space="preserve"> a subgroup of the J</w:t>
      </w:r>
      <w:r w:rsidR="00C2014E">
        <w:t xml:space="preserve">oint </w:t>
      </w:r>
      <w:r>
        <w:t>P</w:t>
      </w:r>
      <w:r w:rsidR="00C2014E">
        <w:t xml:space="preserve">lanning </w:t>
      </w:r>
      <w:r>
        <w:t>C</w:t>
      </w:r>
      <w:r w:rsidR="00C2014E">
        <w:t>ommittee (JPC), as fo</w:t>
      </w:r>
      <w:r w:rsidR="00647C97">
        <w:t>rmed in accordance with STCP 16-</w:t>
      </w:r>
      <w:r w:rsidR="00C2014E">
        <w:t>1,</w:t>
      </w:r>
      <w:r>
        <w:t xml:space="preserve"> is formed with membership by each </w:t>
      </w:r>
      <w:r w:rsidR="00C2014E">
        <w:t xml:space="preserve">relevant </w:t>
      </w:r>
      <w:r>
        <w:t xml:space="preserve">party. </w:t>
      </w:r>
      <w:r w:rsidR="00EF04A6">
        <w:t>Reporting of this ETYS</w:t>
      </w:r>
      <w:r w:rsidR="00647C97">
        <w:t xml:space="preserve"> and NOA</w:t>
      </w:r>
      <w:r w:rsidR="00425E87">
        <w:t xml:space="preserve"> subgroup actions and recommendations is to the JPC.</w:t>
      </w:r>
    </w:p>
    <w:p w14:paraId="2C4DDBEC" w14:textId="77777777" w:rsidR="00C23E07" w:rsidRDefault="00F3590B" w:rsidP="00C23E07">
      <w:pPr>
        <w:pStyle w:val="Heading3"/>
        <w:tabs>
          <w:tab w:val="clear" w:pos="0"/>
          <w:tab w:val="num" w:pos="709"/>
        </w:tabs>
        <w:ind w:left="709" w:hanging="709"/>
        <w:jc w:val="both"/>
      </w:pPr>
      <w:r>
        <w:t>ETYS</w:t>
      </w:r>
      <w:r w:rsidR="00647C97">
        <w:t xml:space="preserve"> and NOA</w:t>
      </w:r>
      <w:r>
        <w:t xml:space="preserve"> subgroup meeting intervals are to be decided by the su</w:t>
      </w:r>
      <w:r w:rsidR="00647C97">
        <w:t xml:space="preserve">bgroup and dependant on the ETYS and </w:t>
      </w:r>
      <w:r w:rsidR="00EA4952">
        <w:t>NOA Programme</w:t>
      </w:r>
      <w:r w:rsidR="00647C97">
        <w:t>s</w:t>
      </w:r>
      <w:r>
        <w:t>. Regular meeti</w:t>
      </w:r>
      <w:r w:rsidR="00647C97">
        <w:t>ngs are expected during the NOA</w:t>
      </w:r>
      <w:r>
        <w:t xml:space="preserve"> active modelling, analysis</w:t>
      </w:r>
      <w:r w:rsidR="00647C97">
        <w:t xml:space="preserve"> and drafting stages of the </w:t>
      </w:r>
      <w:r w:rsidR="00EA4952">
        <w:t>NOA Programme</w:t>
      </w:r>
      <w:r>
        <w:t>.</w:t>
      </w:r>
    </w:p>
    <w:p w14:paraId="2C4DDBED" w14:textId="77777777" w:rsidR="00C23E07" w:rsidRDefault="00C23E07" w:rsidP="00C23E07">
      <w:pPr>
        <w:pStyle w:val="Heading2"/>
        <w:tabs>
          <w:tab w:val="clear" w:pos="851"/>
          <w:tab w:val="num" w:pos="720"/>
        </w:tabs>
        <w:ind w:left="720" w:hanging="720"/>
        <w:jc w:val="both"/>
      </w:pPr>
      <w:r>
        <w:t>Disputes</w:t>
      </w:r>
    </w:p>
    <w:p w14:paraId="2C4DDBEE" w14:textId="77777777" w:rsidR="00C23E07" w:rsidRPr="00C448BB" w:rsidRDefault="00D34D8B" w:rsidP="00D34D8B">
      <w:pPr>
        <w:pStyle w:val="Heading3"/>
        <w:tabs>
          <w:tab w:val="clear" w:pos="0"/>
          <w:tab w:val="num" w:pos="709"/>
        </w:tabs>
        <w:ind w:left="709" w:hanging="709"/>
        <w:jc w:val="both"/>
      </w:pPr>
      <w:r>
        <w:t xml:space="preserve">Any </w:t>
      </w:r>
      <w:r w:rsidR="0015608C">
        <w:t>disputes arising within the subgroup u</w:t>
      </w:r>
      <w:r>
        <w:t>nresolved within 20 days to be referred to the JPC.</w:t>
      </w:r>
    </w:p>
    <w:p w14:paraId="2C4DDBEF" w14:textId="77777777" w:rsidR="00C448BB" w:rsidRPr="00C448BB" w:rsidRDefault="00C448BB" w:rsidP="00C448BB">
      <w:pPr>
        <w:pStyle w:val="Heading2"/>
        <w:tabs>
          <w:tab w:val="clear" w:pos="851"/>
          <w:tab w:val="num" w:pos="720"/>
        </w:tabs>
        <w:ind w:left="720" w:hanging="720"/>
        <w:jc w:val="both"/>
      </w:pPr>
      <w:r>
        <w:t>Consultation and Contents/Format Approval</w:t>
      </w:r>
    </w:p>
    <w:p w14:paraId="2C4DDBF0" w14:textId="6046488D" w:rsidR="004B341F" w:rsidRDefault="004B341F" w:rsidP="00127A51">
      <w:pPr>
        <w:pStyle w:val="Heading3"/>
        <w:tabs>
          <w:tab w:val="clear" w:pos="0"/>
          <w:tab w:val="num" w:pos="709"/>
        </w:tabs>
        <w:ind w:left="709" w:hanging="709"/>
        <w:jc w:val="both"/>
      </w:pPr>
      <w:r>
        <w:t xml:space="preserve">Following the Consultation </w:t>
      </w:r>
      <w:r w:rsidR="003A3AAE">
        <w:t xml:space="preserve">Close </w:t>
      </w:r>
      <w:r>
        <w:t xml:space="preserve">Date, </w:t>
      </w:r>
      <w:r w:rsidR="00723AE8">
        <w:t>The Company</w:t>
      </w:r>
      <w:r>
        <w:t xml:space="preserve"> shall evaluate any responses that relate solely to </w:t>
      </w:r>
      <w:r w:rsidR="00723AE8">
        <w:t>The Company</w:t>
      </w:r>
      <w:r w:rsidR="004D00D6">
        <w:t>’s</w:t>
      </w:r>
      <w:r w:rsidR="00B4290E">
        <w:t xml:space="preserve"> </w:t>
      </w:r>
      <w:r>
        <w:t xml:space="preserve">contribution to the </w:t>
      </w:r>
      <w:r w:rsidR="000757C7">
        <w:t>NOA</w:t>
      </w:r>
      <w:r>
        <w:t xml:space="preserve">. </w:t>
      </w:r>
      <w:r w:rsidR="00723AE8">
        <w:t>The Company</w:t>
      </w:r>
      <w:r w:rsidR="00B4290E">
        <w:t xml:space="preserve"> </w:t>
      </w:r>
      <w:r>
        <w:t xml:space="preserve">and each TO shall jointly evaluate responses that are related solely to the TOs’ contributions to the </w:t>
      </w:r>
      <w:r w:rsidR="00071E3D">
        <w:t>NOA R</w:t>
      </w:r>
      <w:r w:rsidR="000757C7">
        <w:t>eport</w:t>
      </w:r>
      <w:r w:rsidR="0090007D">
        <w:t xml:space="preserve"> in a</w:t>
      </w:r>
      <w:r w:rsidR="00071E3D">
        <w:t xml:space="preserve"> ‘NOA R</w:t>
      </w:r>
      <w:r w:rsidR="000757C7">
        <w:t>eport</w:t>
      </w:r>
      <w:r>
        <w:t xml:space="preserve"> Form Outline’ meeting, if required. </w:t>
      </w:r>
    </w:p>
    <w:p w14:paraId="2C4DDBF1" w14:textId="035A2131" w:rsidR="004B341F" w:rsidRDefault="004B341F">
      <w:pPr>
        <w:pStyle w:val="Heading3"/>
        <w:tabs>
          <w:tab w:val="clear" w:pos="0"/>
          <w:tab w:val="num" w:pos="709"/>
        </w:tabs>
        <w:ind w:left="709" w:hanging="709"/>
        <w:jc w:val="both"/>
      </w:pPr>
      <w:r>
        <w:t xml:space="preserve">Not less than 5 Business Days prior to the </w:t>
      </w:r>
      <w:r w:rsidR="000757C7">
        <w:t xml:space="preserve">NOA </w:t>
      </w:r>
      <w:r w:rsidR="00616AC7">
        <w:t>methodology</w:t>
      </w:r>
      <w:r>
        <w:t xml:space="preserve"> meeting </w:t>
      </w:r>
      <w:r w:rsidR="00723AE8">
        <w:t>The Company</w:t>
      </w:r>
      <w:r w:rsidR="00B4290E">
        <w:t xml:space="preserve"> </w:t>
      </w:r>
      <w:r>
        <w:t>shall forward any Stakeholders responses to be discussed at the meeting, for consideration by the TOs. The Parties shall endeavour</w:t>
      </w:r>
      <w:r w:rsidR="0090007D">
        <w:t xml:space="preserve"> to agree any changes t</w:t>
      </w:r>
      <w:r w:rsidR="000757C7">
        <w:t xml:space="preserve">o the NOA </w:t>
      </w:r>
      <w:r w:rsidR="00616AC7">
        <w:t>methodology</w:t>
      </w:r>
      <w:r w:rsidR="000757C7">
        <w:t xml:space="preserve"> that will impact on the TOs NOA</w:t>
      </w:r>
      <w:r>
        <w:t xml:space="preserve"> deliverables within </w:t>
      </w:r>
      <w:r w:rsidR="00A17AF2">
        <w:t>2</w:t>
      </w:r>
      <w:r w:rsidR="009F74A4" w:rsidRPr="00757BDE">
        <w:t>0</w:t>
      </w:r>
      <w:r>
        <w:t xml:space="preserve"> Business Days of closure of the Consultation Freeze Date.</w:t>
      </w:r>
    </w:p>
    <w:p w14:paraId="2C4DDBF2" w14:textId="33B811B8" w:rsidR="004B341F" w:rsidRDefault="004B341F">
      <w:pPr>
        <w:pStyle w:val="Heading3"/>
        <w:tabs>
          <w:tab w:val="clear" w:pos="0"/>
          <w:tab w:val="num" w:pos="709"/>
        </w:tabs>
        <w:ind w:left="709" w:hanging="709"/>
        <w:jc w:val="both"/>
      </w:pPr>
      <w:r>
        <w:t xml:space="preserve">Following the </w:t>
      </w:r>
      <w:r w:rsidR="007200FC">
        <w:t xml:space="preserve">NOA </w:t>
      </w:r>
      <w:r w:rsidR="00616AC7">
        <w:t>methodology</w:t>
      </w:r>
      <w:r>
        <w:t xml:space="preserve"> meeting, </w:t>
      </w:r>
      <w:r w:rsidR="00420634">
        <w:t xml:space="preserve">if there are any proposed changes, </w:t>
      </w:r>
      <w:r w:rsidR="00723AE8">
        <w:t>The Company</w:t>
      </w:r>
      <w:r>
        <w:t xml:space="preserve"> shall produce a draft of the </w:t>
      </w:r>
      <w:r w:rsidR="007200FC">
        <w:t xml:space="preserve">NOA </w:t>
      </w:r>
      <w:r w:rsidR="00616AC7">
        <w:t xml:space="preserve">methodology </w:t>
      </w:r>
      <w:r>
        <w:t xml:space="preserve">document containing the </w:t>
      </w:r>
      <w:r>
        <w:lastRenderedPageBreak/>
        <w:t>proposed changes, highlighting any chan</w:t>
      </w:r>
      <w:r w:rsidR="00D8729E">
        <w:t>ges from the previous year’s NOA</w:t>
      </w:r>
      <w:r>
        <w:t xml:space="preserve"> format. This document will include possible changes to the TOs’ deliverables. </w:t>
      </w:r>
    </w:p>
    <w:p w14:paraId="2C4DDBF3" w14:textId="65515689" w:rsidR="00420634" w:rsidRDefault="00723AE8" w:rsidP="00420634">
      <w:pPr>
        <w:pStyle w:val="Heading3"/>
        <w:tabs>
          <w:tab w:val="clear" w:pos="0"/>
          <w:tab w:val="num" w:pos="709"/>
        </w:tabs>
        <w:ind w:left="709" w:hanging="709"/>
        <w:jc w:val="both"/>
      </w:pPr>
      <w:r>
        <w:t>The Company</w:t>
      </w:r>
      <w:r w:rsidR="004B341F">
        <w:t xml:space="preserve"> shal</w:t>
      </w:r>
      <w:r w:rsidR="00CE5161">
        <w:t xml:space="preserve">l circulate the draft of the NOA </w:t>
      </w:r>
      <w:r w:rsidR="00616AC7">
        <w:t xml:space="preserve">methodology </w:t>
      </w:r>
      <w:r w:rsidR="004B341F">
        <w:t xml:space="preserve">to each TO, who shall then submit comments to </w:t>
      </w:r>
      <w:r>
        <w:t>The Company</w:t>
      </w:r>
      <w:r w:rsidR="004B341F">
        <w:t xml:space="preserve">.  </w:t>
      </w:r>
      <w:r>
        <w:t>The Company</w:t>
      </w:r>
      <w:r w:rsidR="00071E3D">
        <w:t xml:space="preserve"> </w:t>
      </w:r>
      <w:r w:rsidR="004B341F">
        <w:t>shall incorporate co</w:t>
      </w:r>
      <w:r w:rsidR="00CE5161">
        <w:t xml:space="preserve">mments from each TO into the NOA </w:t>
      </w:r>
      <w:r w:rsidR="00616AC7">
        <w:t xml:space="preserve">methodology </w:t>
      </w:r>
      <w:r w:rsidR="004B341F">
        <w:t xml:space="preserve">where appropriate. When the </w:t>
      </w:r>
      <w:r w:rsidR="00CE5161">
        <w:t xml:space="preserve">NOA </w:t>
      </w:r>
      <w:r w:rsidR="00616AC7">
        <w:t xml:space="preserve">methodology </w:t>
      </w:r>
      <w:r w:rsidR="004B341F">
        <w:t xml:space="preserve">has been finalised and agreed by the Parties it shall be formally signed off by a company representative within </w:t>
      </w:r>
      <w:r w:rsidR="00A17AF2">
        <w:t>3</w:t>
      </w:r>
      <w:r w:rsidR="007E0380">
        <w:t xml:space="preserve">0 </w:t>
      </w:r>
      <w:r w:rsidR="004B341F">
        <w:t>Business Days o</w:t>
      </w:r>
      <w:r w:rsidR="00420634">
        <w:t>f the Consultation Freeze Date.</w:t>
      </w:r>
    </w:p>
    <w:p w14:paraId="2C4DDBF4" w14:textId="7C71A227" w:rsidR="004B341F" w:rsidRDefault="004B341F" w:rsidP="00757BDE">
      <w:pPr>
        <w:pStyle w:val="Heading3"/>
        <w:tabs>
          <w:tab w:val="clear" w:pos="0"/>
          <w:tab w:val="num" w:pos="709"/>
        </w:tabs>
        <w:ind w:left="709" w:hanging="709"/>
        <w:jc w:val="both"/>
      </w:pPr>
      <w:r>
        <w:t xml:space="preserve">If </w:t>
      </w:r>
      <w:r w:rsidR="00723AE8">
        <w:t>The Company</w:t>
      </w:r>
      <w:r>
        <w:t xml:space="preserve"> a</w:t>
      </w:r>
      <w:r w:rsidR="00CE5161">
        <w:t>nd TO</w:t>
      </w:r>
      <w:r w:rsidR="0003557F">
        <w:t>s</w:t>
      </w:r>
      <w:r w:rsidR="00071E3D">
        <w:t xml:space="preserve"> fail to agree upon the NOA R</w:t>
      </w:r>
      <w:r w:rsidR="00CE5161">
        <w:t>eport</w:t>
      </w:r>
      <w:r>
        <w:t xml:space="preserve"> Form for the next </w:t>
      </w:r>
      <w:r w:rsidR="00071E3D">
        <w:t>NOA R</w:t>
      </w:r>
      <w:r w:rsidR="00CE5161">
        <w:t>eport</w:t>
      </w:r>
      <w:r>
        <w:t>, either Party may raise a dispute in accordance with the STC.</w:t>
      </w:r>
    </w:p>
    <w:p w14:paraId="2C4DDBF5" w14:textId="2E66B0F3" w:rsidR="004B341F" w:rsidRPr="009A10F7" w:rsidRDefault="00723AE8">
      <w:pPr>
        <w:pStyle w:val="Heading3"/>
        <w:tabs>
          <w:tab w:val="clear" w:pos="0"/>
          <w:tab w:val="num" w:pos="709"/>
        </w:tabs>
        <w:ind w:left="709" w:hanging="709"/>
        <w:jc w:val="both"/>
      </w:pPr>
      <w:r>
        <w:t>The Company</w:t>
      </w:r>
      <w:r w:rsidR="0003557F">
        <w:t xml:space="preserve"> </w:t>
      </w:r>
      <w:r w:rsidR="004B341F">
        <w:t xml:space="preserve">shall submit the revised </w:t>
      </w:r>
      <w:r w:rsidR="00CE5161">
        <w:t xml:space="preserve">NOA </w:t>
      </w:r>
      <w:r w:rsidR="0003557F">
        <w:t>methodology</w:t>
      </w:r>
      <w:r w:rsidR="004B341F">
        <w:t xml:space="preserve">, incorporating the Stakeholder’s comments as </w:t>
      </w:r>
      <w:r w:rsidR="00F2081F">
        <w:t>appropriate,</w:t>
      </w:r>
      <w:r w:rsidR="004B341F">
        <w:t xml:space="preserve"> to the Authority for approval</w:t>
      </w:r>
      <w:r w:rsidR="000764BD">
        <w:t xml:space="preserve"> by no later than </w:t>
      </w:r>
      <w:r w:rsidR="000764BD" w:rsidRPr="009A10F7">
        <w:t>30</w:t>
      </w:r>
      <w:r w:rsidR="000764BD" w:rsidRPr="009A10F7">
        <w:rPr>
          <w:vertAlign w:val="superscript"/>
        </w:rPr>
        <w:t>th</w:t>
      </w:r>
      <w:r w:rsidR="00757BDE" w:rsidRPr="009A10F7">
        <w:t xml:space="preserve"> June</w:t>
      </w:r>
      <w:r w:rsidR="007E0380" w:rsidRPr="009A10F7">
        <w:t xml:space="preserve"> (of each </w:t>
      </w:r>
      <w:r w:rsidR="00EA059D" w:rsidRPr="009A10F7">
        <w:t>calendar year)</w:t>
      </w:r>
      <w:r w:rsidR="004B341F" w:rsidRPr="009A10F7">
        <w:t xml:space="preserve">. </w:t>
      </w:r>
    </w:p>
    <w:p w14:paraId="2C4DDBF6" w14:textId="77777777" w:rsidR="00420634" w:rsidRDefault="00420634">
      <w:pPr>
        <w:pStyle w:val="Heading3"/>
        <w:tabs>
          <w:tab w:val="clear" w:pos="0"/>
          <w:tab w:val="num" w:pos="709"/>
        </w:tabs>
        <w:ind w:left="709" w:hanging="709"/>
        <w:jc w:val="both"/>
      </w:pPr>
      <w:r>
        <w:t>If there are</w:t>
      </w:r>
      <w:r w:rsidR="00CE5161">
        <w:t xml:space="preserve"> no proposed changes to the NOA </w:t>
      </w:r>
      <w:r w:rsidR="00616AC7">
        <w:t>methodology then</w:t>
      </w:r>
      <w:r>
        <w:t xml:space="preserve"> </w:t>
      </w:r>
      <w:r w:rsidR="00AB17BF">
        <w:t>no submission is required.</w:t>
      </w:r>
    </w:p>
    <w:p w14:paraId="2C4DDBF7" w14:textId="349F1AA4" w:rsidR="00F2081F" w:rsidRDefault="00F2081F" w:rsidP="00F2081F">
      <w:pPr>
        <w:pStyle w:val="Heading3"/>
        <w:tabs>
          <w:tab w:val="clear" w:pos="0"/>
          <w:tab w:val="num" w:pos="709"/>
        </w:tabs>
        <w:ind w:left="709" w:hanging="709"/>
        <w:jc w:val="both"/>
      </w:pPr>
      <w:r>
        <w:t>Fol</w:t>
      </w:r>
      <w:r w:rsidR="00A35CEF">
        <w:t xml:space="preserve">lowing the submission of the NOA </w:t>
      </w:r>
      <w:r w:rsidR="00BF1E50">
        <w:t>methodology</w:t>
      </w:r>
      <w:r>
        <w:t xml:space="preserve"> to the Authority, </w:t>
      </w:r>
      <w:r w:rsidR="00723AE8">
        <w:t>The Company</w:t>
      </w:r>
      <w:r>
        <w:t xml:space="preserve"> and where relevant the TOs, shall make themselves available to the Authority t</w:t>
      </w:r>
      <w:r w:rsidR="00A35CEF">
        <w:t xml:space="preserve">o discuss any aspects of the NOA </w:t>
      </w:r>
      <w:r w:rsidR="00BF1E50">
        <w:t>methodology</w:t>
      </w:r>
      <w:r>
        <w:t xml:space="preserve"> that may be of concern to the Authority, or which the Authority may wish to alter.</w:t>
      </w:r>
    </w:p>
    <w:p w14:paraId="2C4DDBF8" w14:textId="56CDE08A" w:rsidR="00F2081F" w:rsidRDefault="00723AE8">
      <w:pPr>
        <w:pStyle w:val="Heading3"/>
        <w:tabs>
          <w:tab w:val="clear" w:pos="0"/>
          <w:tab w:val="num" w:pos="709"/>
        </w:tabs>
        <w:ind w:left="709" w:hanging="709"/>
        <w:jc w:val="both"/>
      </w:pPr>
      <w:r>
        <w:t>The Company</w:t>
      </w:r>
      <w:r w:rsidR="009C57EE">
        <w:t xml:space="preserve"> </w:t>
      </w:r>
      <w:r w:rsidR="0090007D">
        <w:t xml:space="preserve">shall produce </w:t>
      </w:r>
      <w:r w:rsidR="00C2014E">
        <w:t>a</w:t>
      </w:r>
      <w:r w:rsidR="0090007D">
        <w:t xml:space="preserve">nd </w:t>
      </w:r>
      <w:r w:rsidR="00071E3D">
        <w:t xml:space="preserve">submit to the TOs’ </w:t>
      </w:r>
      <w:r w:rsidR="00A35CEF">
        <w:t xml:space="preserve">draft </w:t>
      </w:r>
      <w:r w:rsidR="00EA4952">
        <w:t>NOA Programme</w:t>
      </w:r>
      <w:r w:rsidR="0090007D">
        <w:t xml:space="preserve"> and associated list of deliverables </w:t>
      </w:r>
      <w:r w:rsidR="00C47BB3">
        <w:t>based on the previous year’</w:t>
      </w:r>
      <w:r w:rsidR="00A35CEF">
        <w:t xml:space="preserve">s </w:t>
      </w:r>
      <w:r w:rsidR="00EA4952">
        <w:t>NOA Programme</w:t>
      </w:r>
      <w:r w:rsidR="0090007D">
        <w:t>, updated to reflect any change</w:t>
      </w:r>
      <w:r w:rsidR="00CB4781">
        <w:t>s</w:t>
      </w:r>
      <w:r w:rsidR="00071E3D">
        <w:t xml:space="preserve"> required to the submitted NOA R</w:t>
      </w:r>
      <w:r w:rsidR="00A35CEF">
        <w:t>eport</w:t>
      </w:r>
      <w:r w:rsidR="00071E3D">
        <w:t xml:space="preserve"> Form.  </w:t>
      </w:r>
      <w:r w:rsidR="0090007D">
        <w:t>This may also include any updates required to i</w:t>
      </w:r>
      <w:r w:rsidR="00A35CEF">
        <w:t>mprove the efficiency of the NOA report</w:t>
      </w:r>
      <w:r w:rsidR="0090007D">
        <w:t xml:space="preserve"> production, identified from the previous </w:t>
      </w:r>
      <w:r w:rsidR="0015608C">
        <w:t>years’ experience</w:t>
      </w:r>
      <w:r w:rsidR="004B341F">
        <w:t>.</w:t>
      </w:r>
      <w:r w:rsidR="0090007D">
        <w:t xml:space="preserve"> </w:t>
      </w:r>
    </w:p>
    <w:p w14:paraId="2C4DDBF9" w14:textId="332BFB9B" w:rsidR="009C57EE" w:rsidRDefault="00723AE8" w:rsidP="009C57EE">
      <w:pPr>
        <w:pStyle w:val="Heading3"/>
        <w:tabs>
          <w:tab w:val="clear" w:pos="0"/>
          <w:tab w:val="num" w:pos="709"/>
        </w:tabs>
        <w:ind w:left="709" w:hanging="709"/>
        <w:jc w:val="both"/>
      </w:pPr>
      <w:r>
        <w:t>The Company</w:t>
      </w:r>
      <w:r w:rsidR="009C57EE">
        <w:t xml:space="preserve"> shall produce and submit to the TOs’  draft ETYS and NOA Study Guidelines, based on the previous years’ ETYS and N</w:t>
      </w:r>
      <w:r w:rsidR="00071E3D">
        <w:t>OA Study Guidelines, updated to</w:t>
      </w:r>
      <w:r w:rsidR="009C57EE">
        <w:t xml:space="preserve"> reflect any changes required to t</w:t>
      </w:r>
      <w:r w:rsidR="00071E3D">
        <w:t xml:space="preserve">he submitted NOA Report Form.  </w:t>
      </w:r>
      <w:r w:rsidR="009C57EE">
        <w:t xml:space="preserve">This may also include any updates required to improve the efficiency of the ETYS production, identified from the previous years’ experience. </w:t>
      </w:r>
    </w:p>
    <w:p w14:paraId="2C4DDBFA" w14:textId="39602B3F" w:rsidR="004B341F" w:rsidRDefault="004B341F">
      <w:pPr>
        <w:pStyle w:val="Heading3"/>
        <w:tabs>
          <w:tab w:val="clear" w:pos="0"/>
          <w:tab w:val="num" w:pos="709"/>
        </w:tabs>
        <w:ind w:left="709" w:hanging="709"/>
        <w:jc w:val="both"/>
      </w:pPr>
      <w:r>
        <w:t xml:space="preserve">The TOs shall respond to </w:t>
      </w:r>
      <w:r w:rsidR="00723AE8">
        <w:t>The Company</w:t>
      </w:r>
      <w:r w:rsidR="00A926A9">
        <w:t xml:space="preserve"> </w:t>
      </w:r>
      <w:r>
        <w:t xml:space="preserve">within 10 Business Days, with any issues or changes they would like to make to the </w:t>
      </w:r>
      <w:r w:rsidR="00A35CEF">
        <w:t xml:space="preserve">draft </w:t>
      </w:r>
      <w:r w:rsidR="00EA4952">
        <w:t>NOA Programme</w:t>
      </w:r>
      <w:r w:rsidR="00A926A9">
        <w:t>,</w:t>
      </w:r>
      <w:r w:rsidR="0090007D">
        <w:t xml:space="preserve"> list of deliverables</w:t>
      </w:r>
      <w:r w:rsidR="00A926A9">
        <w:t xml:space="preserve"> or ETYS and NOA Study Guidelines</w:t>
      </w:r>
      <w:r>
        <w:t>.</w:t>
      </w:r>
    </w:p>
    <w:p w14:paraId="2C4DDBFB" w14:textId="61986096" w:rsidR="004B341F" w:rsidRDefault="00723AE8">
      <w:pPr>
        <w:pStyle w:val="Heading3"/>
        <w:tabs>
          <w:tab w:val="clear" w:pos="0"/>
          <w:tab w:val="num" w:pos="709"/>
        </w:tabs>
        <w:ind w:left="709" w:hanging="709"/>
        <w:jc w:val="both"/>
      </w:pPr>
      <w:r>
        <w:t>The Company</w:t>
      </w:r>
      <w:r w:rsidR="004B341F">
        <w:t xml:space="preserve"> shall revise the draft </w:t>
      </w:r>
      <w:r w:rsidR="00EA4952">
        <w:t>NOA Programme</w:t>
      </w:r>
      <w:r w:rsidR="00D5070C">
        <w:t>,</w:t>
      </w:r>
      <w:r w:rsidR="0090007D">
        <w:t xml:space="preserve"> list of deliverables</w:t>
      </w:r>
      <w:r w:rsidR="00D5070C" w:rsidRPr="00D5070C">
        <w:t xml:space="preserve"> </w:t>
      </w:r>
      <w:r w:rsidR="00D5070C">
        <w:t>or ETYS and NOA Study Guidelines</w:t>
      </w:r>
      <w:r w:rsidR="0090007D">
        <w:t xml:space="preserve"> to reflect</w:t>
      </w:r>
      <w:r w:rsidR="004B341F">
        <w:t xml:space="preserve"> the TOs’ comments where appropriate, and re-submit it to the TOs for agreement, within 10 Business Days of receiving the TOs’ comments.</w:t>
      </w:r>
    </w:p>
    <w:p w14:paraId="2C4DDBFC" w14:textId="78430C02" w:rsidR="004B341F" w:rsidRDefault="00723AE8">
      <w:pPr>
        <w:pStyle w:val="Heading3"/>
        <w:tabs>
          <w:tab w:val="clear" w:pos="0"/>
          <w:tab w:val="num" w:pos="709"/>
        </w:tabs>
        <w:ind w:left="709" w:hanging="709"/>
        <w:jc w:val="both"/>
      </w:pPr>
      <w:r>
        <w:t>The Company</w:t>
      </w:r>
      <w:r w:rsidR="004B341F">
        <w:t xml:space="preserve"> and each TO may meet to review any outstanding issues associated with the draft </w:t>
      </w:r>
      <w:r w:rsidR="00EA4952">
        <w:t>NOA Programme</w:t>
      </w:r>
      <w:r w:rsidR="00D5070C">
        <w:t>,</w:t>
      </w:r>
      <w:r w:rsidR="005223C5">
        <w:t xml:space="preserve"> list of deliverables</w:t>
      </w:r>
      <w:r w:rsidR="00D5070C">
        <w:t xml:space="preserve"> or ETYS and NOA Study Guidelines</w:t>
      </w:r>
      <w:r w:rsidR="004B341F">
        <w:t>.</w:t>
      </w:r>
    </w:p>
    <w:p w14:paraId="2C4DDBFD" w14:textId="3F30A808" w:rsidR="004B341F" w:rsidRDefault="00723AE8">
      <w:pPr>
        <w:pStyle w:val="Heading3"/>
        <w:tabs>
          <w:tab w:val="clear" w:pos="0"/>
          <w:tab w:val="num" w:pos="709"/>
        </w:tabs>
        <w:ind w:left="709" w:hanging="709"/>
        <w:jc w:val="both"/>
      </w:pPr>
      <w:r>
        <w:t>The Company</w:t>
      </w:r>
      <w:r w:rsidR="00D5070C">
        <w:t xml:space="preserve"> </w:t>
      </w:r>
      <w:r w:rsidR="004B341F">
        <w:t>and TOs s</w:t>
      </w:r>
      <w:r w:rsidR="00DC7208">
        <w:t>ha</w:t>
      </w:r>
      <w:r w:rsidR="00071E3D">
        <w:t>ll continue to produce the NOA R</w:t>
      </w:r>
      <w:r w:rsidR="00A35CEF">
        <w:t xml:space="preserve">eport </w:t>
      </w:r>
      <w:r w:rsidR="004B341F">
        <w:t>taking accou</w:t>
      </w:r>
      <w:r w:rsidR="005223C5">
        <w:t xml:space="preserve">nt of the proposed </w:t>
      </w:r>
      <w:r w:rsidR="00A35CEF">
        <w:t xml:space="preserve">NOA </w:t>
      </w:r>
      <w:r w:rsidR="00B50103">
        <w:t>methodology</w:t>
      </w:r>
      <w:r w:rsidR="005223C5">
        <w:t xml:space="preserve"> and</w:t>
      </w:r>
      <w:r w:rsidR="004B341F">
        <w:t xml:space="preserve"> the existing </w:t>
      </w:r>
      <w:r w:rsidR="00EA4952">
        <w:t>NOA R</w:t>
      </w:r>
      <w:r w:rsidR="00A35CEF">
        <w:t>eport</w:t>
      </w:r>
      <w:r w:rsidR="005223C5">
        <w:t xml:space="preserve"> Form.</w:t>
      </w:r>
      <w:r w:rsidR="004B341F">
        <w:t xml:space="preserve"> </w:t>
      </w:r>
    </w:p>
    <w:p w14:paraId="2C4DDBFE" w14:textId="48AB05C2" w:rsidR="004B341F" w:rsidRDefault="004B341F">
      <w:pPr>
        <w:pStyle w:val="Heading3"/>
        <w:tabs>
          <w:tab w:val="clear" w:pos="0"/>
          <w:tab w:val="num" w:pos="709"/>
        </w:tabs>
        <w:ind w:left="709" w:hanging="709"/>
        <w:jc w:val="both"/>
      </w:pPr>
      <w:r>
        <w:t xml:space="preserve">When </w:t>
      </w:r>
      <w:r w:rsidR="00723AE8">
        <w:t>The Company</w:t>
      </w:r>
      <w:r>
        <w:t xml:space="preserve"> has received the </w:t>
      </w:r>
      <w:r w:rsidR="00E15975">
        <w:t xml:space="preserve">NOA </w:t>
      </w:r>
      <w:r w:rsidR="00B50103">
        <w:t>methodology</w:t>
      </w:r>
      <w:r>
        <w:t xml:space="preserve"> conclusions </w:t>
      </w:r>
      <w:r w:rsidR="004243CA">
        <w:t>of</w:t>
      </w:r>
      <w:r>
        <w:t xml:space="preserve"> the Authority and any amendments to the </w:t>
      </w:r>
      <w:r w:rsidR="00DC7208">
        <w:t>ETYS</w:t>
      </w:r>
      <w:r>
        <w:t xml:space="preserve"> </w:t>
      </w:r>
      <w:r w:rsidR="00B50103">
        <w:t>methodology</w:t>
      </w:r>
      <w:r>
        <w:t>, shall notify the TOs of these amendments.</w:t>
      </w:r>
    </w:p>
    <w:p w14:paraId="2C4DDBFF" w14:textId="6408CEEC" w:rsidR="004B341F" w:rsidRDefault="00723AE8">
      <w:pPr>
        <w:pStyle w:val="Heading3"/>
        <w:tabs>
          <w:tab w:val="clear" w:pos="0"/>
          <w:tab w:val="num" w:pos="709"/>
        </w:tabs>
        <w:ind w:left="709" w:hanging="709"/>
        <w:jc w:val="both"/>
      </w:pPr>
      <w:r>
        <w:t>The Company</w:t>
      </w:r>
      <w:r w:rsidR="004B341F">
        <w:t xml:space="preserve"> shall revise the draft </w:t>
      </w:r>
      <w:r w:rsidR="00EA4952">
        <w:t>NOA Programme</w:t>
      </w:r>
      <w:r w:rsidR="005223C5">
        <w:t xml:space="preserve"> and associated list of deliverables</w:t>
      </w:r>
      <w:r w:rsidR="004B341F">
        <w:t xml:space="preserve"> to reflect any changes to </w:t>
      </w:r>
      <w:r w:rsidR="00E15975">
        <w:t xml:space="preserve">NOA </w:t>
      </w:r>
      <w:r w:rsidR="00685527">
        <w:t>r</w:t>
      </w:r>
      <w:r w:rsidR="00E15975">
        <w:t>eport</w:t>
      </w:r>
      <w:r w:rsidR="004B341F">
        <w:t xml:space="preserve"> Form and submit the revised </w:t>
      </w:r>
      <w:r w:rsidR="00EA4952">
        <w:t>NOA Programme</w:t>
      </w:r>
      <w:r w:rsidR="005223C5">
        <w:t xml:space="preserve"> and associated list of deliverables</w:t>
      </w:r>
      <w:r w:rsidR="004B341F">
        <w:t xml:space="preserve"> to the TOs as soon as possible a</w:t>
      </w:r>
      <w:r w:rsidR="005223C5">
        <w:t xml:space="preserve">fter the confirmation </w:t>
      </w:r>
      <w:r w:rsidR="005223C5">
        <w:lastRenderedPageBreak/>
        <w:t xml:space="preserve">of the </w:t>
      </w:r>
      <w:r w:rsidR="00E15975">
        <w:t>NOA report</w:t>
      </w:r>
      <w:r w:rsidR="004B341F">
        <w:t xml:space="preserve"> Form from the Authority, but not longer than 10 Business Days after that confirmation. </w:t>
      </w:r>
    </w:p>
    <w:p w14:paraId="2C4DDC00" w14:textId="40F71FB5" w:rsidR="004B341F" w:rsidRDefault="004B341F">
      <w:pPr>
        <w:pStyle w:val="Heading3"/>
        <w:tabs>
          <w:tab w:val="clear" w:pos="0"/>
          <w:tab w:val="num" w:pos="709"/>
        </w:tabs>
        <w:ind w:left="709" w:hanging="709"/>
        <w:jc w:val="both"/>
      </w:pPr>
      <w:r>
        <w:t xml:space="preserve">The TOs shall respond to </w:t>
      </w:r>
      <w:r w:rsidR="00723AE8">
        <w:t>The Company</w:t>
      </w:r>
      <w:r w:rsidR="00D5070C">
        <w:t xml:space="preserve"> </w:t>
      </w:r>
      <w:r>
        <w:t xml:space="preserve">within 10 Business Days, with any comments they would like to make to the </w:t>
      </w:r>
      <w:r w:rsidR="00EA4952">
        <w:t>NOA Programme</w:t>
      </w:r>
      <w:r w:rsidR="00D5070C">
        <w:t>,</w:t>
      </w:r>
      <w:r w:rsidR="005223C5">
        <w:t xml:space="preserve"> list of deliverables</w:t>
      </w:r>
      <w:r w:rsidR="00D5070C">
        <w:t xml:space="preserve"> or ETYS and NOA Study Guidelines</w:t>
      </w:r>
      <w:r>
        <w:t>.</w:t>
      </w:r>
    </w:p>
    <w:p w14:paraId="2C4DDC01" w14:textId="638832C7" w:rsidR="004B341F" w:rsidRDefault="00723AE8">
      <w:pPr>
        <w:pStyle w:val="Heading3"/>
        <w:tabs>
          <w:tab w:val="clear" w:pos="0"/>
          <w:tab w:val="num" w:pos="709"/>
        </w:tabs>
        <w:ind w:left="709" w:hanging="709"/>
        <w:jc w:val="both"/>
      </w:pPr>
      <w:r>
        <w:t>The Company</w:t>
      </w:r>
      <w:r w:rsidR="00D5070C">
        <w:t xml:space="preserve"> </w:t>
      </w:r>
      <w:r w:rsidR="004B341F">
        <w:t xml:space="preserve">shall revise the </w:t>
      </w:r>
      <w:r w:rsidR="00EA4952">
        <w:t>NOA Programme</w:t>
      </w:r>
      <w:r w:rsidR="00D5070C">
        <w:t>,</w:t>
      </w:r>
      <w:r w:rsidR="00017313">
        <w:t xml:space="preserve"> list of deliverables</w:t>
      </w:r>
      <w:r w:rsidR="00D5070C">
        <w:t xml:space="preserve"> or ETYS and NOA Study Guidelines</w:t>
      </w:r>
      <w:r w:rsidR="004B341F">
        <w:t xml:space="preserve"> to reflect the TOs’ comments where appropriate, and submit it to the TOs’ for final agreement, within 10 Business Days of receiving the TOs’ comments.</w:t>
      </w:r>
    </w:p>
    <w:p w14:paraId="2C4DDC02" w14:textId="7B10D5D4" w:rsidR="004B341F" w:rsidRDefault="00723AE8">
      <w:pPr>
        <w:pStyle w:val="Heading3"/>
        <w:tabs>
          <w:tab w:val="clear" w:pos="0"/>
          <w:tab w:val="num" w:pos="709"/>
        </w:tabs>
        <w:ind w:left="709" w:hanging="709"/>
        <w:jc w:val="both"/>
      </w:pPr>
      <w:r>
        <w:t>The Company</w:t>
      </w:r>
      <w:r w:rsidR="004B341F">
        <w:t xml:space="preserve"> shall arrange a meeting with all the TOs’ to discuss any changes in detail. When the </w:t>
      </w:r>
      <w:r w:rsidR="00EA4952">
        <w:t>NOA Programme</w:t>
      </w:r>
      <w:r w:rsidR="00C75441">
        <w:t xml:space="preserve">, </w:t>
      </w:r>
      <w:r w:rsidR="00017313">
        <w:t>list of deliverables</w:t>
      </w:r>
      <w:r w:rsidR="00C75441">
        <w:t xml:space="preserve"> and ETYS and NOA Study Guidelines</w:t>
      </w:r>
      <w:r w:rsidR="004B341F">
        <w:t xml:space="preserve"> have been finalised and agreed by all Parties it shall be signed off by each of the Parties.</w:t>
      </w:r>
    </w:p>
    <w:p w14:paraId="2C4DDC03" w14:textId="77777777" w:rsidR="009F7845" w:rsidRDefault="009F7845" w:rsidP="009F7845">
      <w:pPr>
        <w:pStyle w:val="Heading3"/>
        <w:numPr>
          <w:ilvl w:val="0"/>
          <w:numId w:val="0"/>
        </w:numPr>
        <w:ind w:left="709"/>
        <w:jc w:val="both"/>
      </w:pPr>
    </w:p>
    <w:p w14:paraId="2C4DDC04" w14:textId="77777777" w:rsidR="00CE6233" w:rsidRDefault="00CE6233" w:rsidP="00CE6233">
      <w:pPr>
        <w:pStyle w:val="Heading2"/>
        <w:jc w:val="both"/>
      </w:pPr>
      <w:r>
        <w:t>GB Model Creation</w:t>
      </w:r>
    </w:p>
    <w:p w14:paraId="2C4DDC05" w14:textId="77777777" w:rsidR="00CE6233" w:rsidRDefault="00CE6233" w:rsidP="00CA71E6">
      <w:pPr>
        <w:pStyle w:val="Heading3"/>
        <w:tabs>
          <w:tab w:val="left" w:pos="709"/>
        </w:tabs>
        <w:ind w:left="709" w:hanging="709"/>
        <w:jc w:val="both"/>
      </w:pPr>
      <w:r>
        <w:t>Parties shall creat</w:t>
      </w:r>
      <w:r w:rsidR="00A35CEF">
        <w:t>e GB</w:t>
      </w:r>
      <w:r>
        <w:t xml:space="preserve"> Models </w:t>
      </w:r>
      <w:r w:rsidR="00A35CEF">
        <w:t xml:space="preserve">suitable for NOA analysis </w:t>
      </w:r>
      <w:r>
        <w:t xml:space="preserve">in accordance with STCP 22-1. </w:t>
      </w:r>
    </w:p>
    <w:p w14:paraId="2C4DDC06" w14:textId="77777777" w:rsidR="0065100A" w:rsidRDefault="0065100A" w:rsidP="00CA71E6">
      <w:pPr>
        <w:pStyle w:val="Heading3"/>
        <w:tabs>
          <w:tab w:val="left" w:pos="709"/>
        </w:tabs>
        <w:ind w:left="709" w:hanging="709"/>
        <w:jc w:val="both"/>
      </w:pPr>
      <w:r>
        <w:t xml:space="preserve">Before any models are created, all parties shall agree which </w:t>
      </w:r>
      <w:r w:rsidR="00C2014E">
        <w:t>Future Energy S</w:t>
      </w:r>
      <w:r>
        <w:t>cenario</w:t>
      </w:r>
      <w:r w:rsidR="00524DCB">
        <w:t>s</w:t>
      </w:r>
      <w:r>
        <w:t xml:space="preserve"> shall be used for ETYS</w:t>
      </w:r>
      <w:r w:rsidR="00A40D63">
        <w:t>, NOA</w:t>
      </w:r>
      <w:r>
        <w:t xml:space="preserve"> </w:t>
      </w:r>
      <w:r w:rsidR="00524DCB">
        <w:t xml:space="preserve">and Investment Planning </w:t>
      </w:r>
      <w:r>
        <w:t>modelling purposes.</w:t>
      </w:r>
    </w:p>
    <w:p w14:paraId="2C4DDC07" w14:textId="77777777" w:rsidR="009F7845" w:rsidRDefault="009F7845" w:rsidP="009F7845">
      <w:pPr>
        <w:pStyle w:val="Heading3"/>
        <w:numPr>
          <w:ilvl w:val="0"/>
          <w:numId w:val="0"/>
        </w:numPr>
        <w:tabs>
          <w:tab w:val="left" w:pos="709"/>
        </w:tabs>
        <w:ind w:left="709"/>
        <w:jc w:val="both"/>
      </w:pPr>
    </w:p>
    <w:p w14:paraId="2C4DDC08" w14:textId="77777777" w:rsidR="00E66352" w:rsidRDefault="00E66352" w:rsidP="00CE6233">
      <w:pPr>
        <w:pStyle w:val="Heading2"/>
        <w:jc w:val="both"/>
      </w:pPr>
      <w:r>
        <w:t xml:space="preserve">Network </w:t>
      </w:r>
      <w:r w:rsidR="00600195">
        <w:t xml:space="preserve">Reinforcement </w:t>
      </w:r>
      <w:r>
        <w:t>Options</w:t>
      </w:r>
    </w:p>
    <w:p w14:paraId="2C4DDC09" w14:textId="4FE8288A" w:rsidR="00E66352" w:rsidRDefault="00723AE8" w:rsidP="00CA71E6">
      <w:pPr>
        <w:pStyle w:val="Heading3"/>
        <w:tabs>
          <w:tab w:val="clear" w:pos="0"/>
          <w:tab w:val="num" w:pos="709"/>
        </w:tabs>
        <w:ind w:left="709" w:hanging="709"/>
      </w:pPr>
      <w:r>
        <w:t>The Company</w:t>
      </w:r>
      <w:r w:rsidR="00C54189">
        <w:t xml:space="preserve"> </w:t>
      </w:r>
      <w:r w:rsidR="00E66352">
        <w:t>shall su</w:t>
      </w:r>
      <w:r w:rsidR="00952757">
        <w:t xml:space="preserve">pply each TO with a description of </w:t>
      </w:r>
      <w:r w:rsidR="009F7845">
        <w:t xml:space="preserve">boundary </w:t>
      </w:r>
      <w:r w:rsidR="00952757">
        <w:t>drivers seen by the system operator based on the latest FES.</w:t>
      </w:r>
    </w:p>
    <w:p w14:paraId="2C4DDC0A" w14:textId="18682029" w:rsidR="00952757" w:rsidRDefault="00723AE8" w:rsidP="00CA71E6">
      <w:pPr>
        <w:pStyle w:val="Heading3"/>
        <w:tabs>
          <w:tab w:val="clear" w:pos="0"/>
          <w:tab w:val="num" w:pos="709"/>
        </w:tabs>
        <w:ind w:left="709" w:hanging="709"/>
      </w:pPr>
      <w:r>
        <w:t>The Company</w:t>
      </w:r>
      <w:r w:rsidR="00C54189">
        <w:t xml:space="preserve"> </w:t>
      </w:r>
      <w:r w:rsidR="00952757">
        <w:t>shall, with the agreement of the TO’s distribute templates of System Requirement Forms</w:t>
      </w:r>
      <w:r w:rsidR="00EA4952">
        <w:t xml:space="preserve"> (SRF)</w:t>
      </w:r>
      <w:r w:rsidR="00952757">
        <w:t xml:space="preserve"> that are used to return network development options for assessment using the NOA methodology.</w:t>
      </w:r>
    </w:p>
    <w:p w14:paraId="2C4DDC0B" w14:textId="6DA67931" w:rsidR="00CA71E6" w:rsidRDefault="00CA71E6" w:rsidP="00CA71E6">
      <w:pPr>
        <w:pStyle w:val="Heading3"/>
        <w:tabs>
          <w:tab w:val="clear" w:pos="0"/>
          <w:tab w:val="num" w:pos="709"/>
        </w:tabs>
        <w:ind w:left="709" w:hanging="709"/>
      </w:pPr>
      <w:r>
        <w:t xml:space="preserve">TOs shall return to </w:t>
      </w:r>
      <w:r w:rsidR="00723AE8">
        <w:t>The Company</w:t>
      </w:r>
      <w:r w:rsidR="00C54189">
        <w:t xml:space="preserve"> </w:t>
      </w:r>
      <w:r>
        <w:t xml:space="preserve">using the SRF templates all network development options applicable for analysis using </w:t>
      </w:r>
      <w:r w:rsidR="00F27417">
        <w:t xml:space="preserve">the </w:t>
      </w:r>
      <w:r>
        <w:t>NOA methodology.</w:t>
      </w:r>
    </w:p>
    <w:p w14:paraId="2C4DDC0C" w14:textId="268444C3" w:rsidR="00600195" w:rsidRDefault="00600195" w:rsidP="00CA71E6">
      <w:pPr>
        <w:pStyle w:val="Heading3"/>
        <w:tabs>
          <w:tab w:val="clear" w:pos="0"/>
          <w:tab w:val="num" w:pos="709"/>
        </w:tabs>
        <w:ind w:left="709" w:hanging="709"/>
      </w:pPr>
      <w:r>
        <w:t xml:space="preserve">If insufficient network reinforcement options are supplied by the TOs to satisfy predicted future network requirements, </w:t>
      </w:r>
      <w:r w:rsidR="00723AE8">
        <w:t>The Company</w:t>
      </w:r>
      <w:r>
        <w:t xml:space="preserve"> may request additional SRFs from the TOs.</w:t>
      </w:r>
    </w:p>
    <w:p w14:paraId="2C4DDC0D" w14:textId="77777777" w:rsidR="00935FAC" w:rsidRDefault="00935FAC" w:rsidP="00CA71E6">
      <w:pPr>
        <w:pStyle w:val="Heading3"/>
        <w:tabs>
          <w:tab w:val="clear" w:pos="0"/>
          <w:tab w:val="num" w:pos="709"/>
        </w:tabs>
        <w:ind w:left="709" w:hanging="709"/>
      </w:pPr>
      <w:r>
        <w:t xml:space="preserve">The SO </w:t>
      </w:r>
      <w:r w:rsidR="00767D1C">
        <w:t xml:space="preserve">together with the TO’s </w:t>
      </w:r>
      <w:r>
        <w:t>devise and develops alternative build options for the NOA Report analysis.  These include operations solutio</w:t>
      </w:r>
      <w:r w:rsidR="004532F5">
        <w:t xml:space="preserve">ns such commercial arrangements, </w:t>
      </w:r>
      <w:r>
        <w:t xml:space="preserve">reduced build </w:t>
      </w:r>
      <w:r w:rsidR="004532F5">
        <w:t>or</w:t>
      </w:r>
      <w:r>
        <w:t xml:space="preserve"> offshore options.</w:t>
      </w:r>
    </w:p>
    <w:p w14:paraId="2C4DDC0E" w14:textId="77777777" w:rsidR="00600195" w:rsidRPr="00E66352" w:rsidRDefault="00600195" w:rsidP="009F7845">
      <w:pPr>
        <w:pStyle w:val="Heading3"/>
        <w:numPr>
          <w:ilvl w:val="0"/>
          <w:numId w:val="0"/>
        </w:numPr>
        <w:ind w:left="709"/>
      </w:pPr>
    </w:p>
    <w:p w14:paraId="2C4DDC0F" w14:textId="77777777" w:rsidR="00CE6233" w:rsidRDefault="00CE6233" w:rsidP="00CE6233">
      <w:pPr>
        <w:pStyle w:val="Heading2"/>
        <w:jc w:val="both"/>
      </w:pPr>
      <w:r>
        <w:t>Analysis and Commentaries</w:t>
      </w:r>
    </w:p>
    <w:p w14:paraId="2C4DDC10" w14:textId="3B4EBF56" w:rsidR="00CE6233" w:rsidRDefault="00723AE8" w:rsidP="003E1697">
      <w:pPr>
        <w:pStyle w:val="Heading3"/>
        <w:tabs>
          <w:tab w:val="clear" w:pos="0"/>
          <w:tab w:val="num" w:pos="709"/>
        </w:tabs>
        <w:ind w:left="709" w:hanging="709"/>
        <w:jc w:val="both"/>
      </w:pPr>
      <w:r>
        <w:t>The Company</w:t>
      </w:r>
      <w:r w:rsidR="00C54189">
        <w:t xml:space="preserve"> </w:t>
      </w:r>
      <w:r w:rsidR="00CE6233">
        <w:t>and</w:t>
      </w:r>
      <w:r w:rsidR="00F27417">
        <w:t xml:space="preserve"> each </w:t>
      </w:r>
      <w:r w:rsidR="00CE6233">
        <w:t>TO shall carry out analysis work in accordance with the agreed</w:t>
      </w:r>
      <w:r w:rsidR="00C75441">
        <w:t xml:space="preserve"> NOA methodology and</w:t>
      </w:r>
      <w:r w:rsidR="00CE6233">
        <w:t xml:space="preserve"> ETYS</w:t>
      </w:r>
      <w:r w:rsidR="0087633E">
        <w:t xml:space="preserve"> and NOA</w:t>
      </w:r>
      <w:r w:rsidR="00CE6233">
        <w:t xml:space="preserve"> Study Guidelines</w:t>
      </w:r>
      <w:r w:rsidR="0087633E">
        <w:t xml:space="preserve"> to establish </w:t>
      </w:r>
      <w:r w:rsidR="00CF0839">
        <w:t>the i</w:t>
      </w:r>
      <w:r w:rsidR="00E66352">
        <w:t>nformation required for the NOA methodology</w:t>
      </w:r>
      <w:r w:rsidR="00CE6233">
        <w:t xml:space="preserve">. </w:t>
      </w:r>
    </w:p>
    <w:p w14:paraId="2C4DDC11" w14:textId="77777777" w:rsidR="003E1697" w:rsidRDefault="003E1697" w:rsidP="003E1697">
      <w:pPr>
        <w:pStyle w:val="Heading3"/>
        <w:numPr>
          <w:ilvl w:val="0"/>
          <w:numId w:val="0"/>
        </w:numPr>
        <w:ind w:left="709"/>
        <w:jc w:val="both"/>
      </w:pPr>
    </w:p>
    <w:p w14:paraId="2C4DDC12" w14:textId="77777777" w:rsidR="00F2081F" w:rsidRDefault="004B341F" w:rsidP="00F2081F">
      <w:pPr>
        <w:pStyle w:val="Heading2"/>
        <w:tabs>
          <w:tab w:val="clear" w:pos="851"/>
          <w:tab w:val="num" w:pos="720"/>
        </w:tabs>
        <w:ind w:left="720" w:hanging="720"/>
      </w:pPr>
      <w:r>
        <w:t>Production and Publication</w:t>
      </w:r>
    </w:p>
    <w:p w14:paraId="2C4DDC13" w14:textId="7A3A7834" w:rsidR="004B341F" w:rsidRDefault="00723AE8" w:rsidP="00F2081F">
      <w:pPr>
        <w:pStyle w:val="Heading3"/>
        <w:tabs>
          <w:tab w:val="clear" w:pos="0"/>
          <w:tab w:val="num" w:pos="720"/>
        </w:tabs>
        <w:ind w:left="720" w:hanging="720"/>
        <w:jc w:val="both"/>
      </w:pPr>
      <w:r>
        <w:t>The Company</w:t>
      </w:r>
      <w:r w:rsidR="00C54189">
        <w:t xml:space="preserve"> </w:t>
      </w:r>
      <w:r w:rsidR="00F2081F">
        <w:t xml:space="preserve">and each of the TOs shall produce outputs from their network analysis including the </w:t>
      </w:r>
      <w:r w:rsidR="004B341F">
        <w:t xml:space="preserve">relevant text, in accordance with the </w:t>
      </w:r>
      <w:r w:rsidR="00EA4952">
        <w:t>NOA Programme</w:t>
      </w:r>
      <w:r w:rsidR="00AB76DE">
        <w:t xml:space="preserve"> and associated list </w:t>
      </w:r>
      <w:r w:rsidR="00AB76DE">
        <w:lastRenderedPageBreak/>
        <w:t>of deliverables</w:t>
      </w:r>
      <w:r w:rsidR="004B341F">
        <w:t xml:space="preserve">. Each TO shall submit to </w:t>
      </w:r>
      <w:r>
        <w:t>The Company</w:t>
      </w:r>
      <w:r w:rsidR="004B341F">
        <w:t xml:space="preserve"> the completed outputs in accordance with the </w:t>
      </w:r>
      <w:r w:rsidR="00EA4952">
        <w:t>NOA Programme</w:t>
      </w:r>
      <w:r w:rsidR="004B341F">
        <w:t xml:space="preserve">. </w:t>
      </w:r>
    </w:p>
    <w:p w14:paraId="2C4DDC14" w14:textId="30225921" w:rsidR="004B341F" w:rsidRDefault="00723AE8">
      <w:pPr>
        <w:pStyle w:val="Heading3"/>
        <w:tabs>
          <w:tab w:val="clear" w:pos="0"/>
          <w:tab w:val="left" w:pos="709"/>
        </w:tabs>
        <w:ind w:left="709" w:hanging="709"/>
        <w:jc w:val="both"/>
      </w:pPr>
      <w:r>
        <w:t>The Company</w:t>
      </w:r>
      <w:r w:rsidR="00C54189">
        <w:t xml:space="preserve"> </w:t>
      </w:r>
      <w:r w:rsidR="004B341F">
        <w:t xml:space="preserve">shall use the outputs from the TOs to prepare a draft of the </w:t>
      </w:r>
      <w:r w:rsidR="00D533D8">
        <w:t>NOA report</w:t>
      </w:r>
      <w:r w:rsidR="004B341F">
        <w:t xml:space="preserve">, (including the text, figures, tables and appendices) </w:t>
      </w:r>
      <w:r w:rsidR="00AB76DE">
        <w:t xml:space="preserve">in accordance with the agreed </w:t>
      </w:r>
      <w:r w:rsidR="00D533D8">
        <w:t>NOA report</w:t>
      </w:r>
      <w:r w:rsidR="004B341F">
        <w:t xml:space="preserve"> Form.</w:t>
      </w:r>
    </w:p>
    <w:p w14:paraId="2C4DDC15" w14:textId="16F313E3" w:rsidR="004B341F" w:rsidRDefault="004B341F">
      <w:pPr>
        <w:pStyle w:val="Heading3"/>
        <w:tabs>
          <w:tab w:val="clear" w:pos="0"/>
          <w:tab w:val="left" w:pos="709"/>
        </w:tabs>
        <w:ind w:left="709" w:hanging="709"/>
        <w:jc w:val="both"/>
      </w:pPr>
      <w:r>
        <w:t xml:space="preserve">In accordance with the </w:t>
      </w:r>
      <w:r w:rsidR="00EA4952">
        <w:t>NOA Programme</w:t>
      </w:r>
      <w:r>
        <w:t xml:space="preserve">, </w:t>
      </w:r>
      <w:r w:rsidR="00723AE8">
        <w:t>The Company</w:t>
      </w:r>
      <w:r w:rsidR="00C54189">
        <w:t xml:space="preserve"> </w:t>
      </w:r>
      <w:r>
        <w:t>shall send the re</w:t>
      </w:r>
      <w:r w:rsidR="00AB76DE">
        <w:t xml:space="preserve">levant sections of the draft </w:t>
      </w:r>
      <w:r w:rsidR="00D533D8">
        <w:t>NOA report</w:t>
      </w:r>
      <w:r>
        <w:t xml:space="preserve"> to the relevant TO for comment. The TO shall provide</w:t>
      </w:r>
      <w:r w:rsidR="00F2081F">
        <w:t xml:space="preserve"> </w:t>
      </w:r>
      <w:r>
        <w:t xml:space="preserve">comments back to </w:t>
      </w:r>
      <w:r w:rsidR="00723AE8">
        <w:t>The Company</w:t>
      </w:r>
      <w:r w:rsidR="00C54189">
        <w:t xml:space="preserve"> </w:t>
      </w:r>
      <w:r w:rsidR="004532F5">
        <w:t>within agreed</w:t>
      </w:r>
      <w:r w:rsidR="00BE6B5D">
        <w:t xml:space="preserve"> timescales</w:t>
      </w:r>
      <w:r>
        <w:t xml:space="preserve">. </w:t>
      </w:r>
    </w:p>
    <w:p w14:paraId="2C4DDC16" w14:textId="10683E68" w:rsidR="004B341F" w:rsidRDefault="00723AE8">
      <w:pPr>
        <w:pStyle w:val="Heading3"/>
        <w:tabs>
          <w:tab w:val="clear" w:pos="0"/>
          <w:tab w:val="left" w:pos="709"/>
        </w:tabs>
        <w:ind w:left="709" w:hanging="709"/>
        <w:jc w:val="both"/>
      </w:pPr>
      <w:r>
        <w:t>The Company</w:t>
      </w:r>
      <w:r w:rsidR="00C54189">
        <w:t xml:space="preserve"> </w:t>
      </w:r>
      <w:r w:rsidR="004B341F">
        <w:t xml:space="preserve">shall evaluate the comments </w:t>
      </w:r>
      <w:r w:rsidR="00AB76DE">
        <w:t xml:space="preserve">from the TOs and redraft the </w:t>
      </w:r>
      <w:r w:rsidR="00442A10">
        <w:t>NOA report</w:t>
      </w:r>
      <w:r w:rsidR="004B341F">
        <w:t xml:space="preserve"> incorporating the TOs’ comments as appropriate. </w:t>
      </w:r>
      <w:r>
        <w:t>The Company</w:t>
      </w:r>
      <w:r w:rsidR="00C54189">
        <w:t xml:space="preserve"> </w:t>
      </w:r>
      <w:r w:rsidR="004B341F">
        <w:t>shall re-circulate the relevant sections of the document to the TOs for final comments in line w</w:t>
      </w:r>
      <w:r w:rsidR="00AB76DE">
        <w:t xml:space="preserve">ith the dates set out by the </w:t>
      </w:r>
      <w:r w:rsidR="00EA4952">
        <w:t>NOA Programme</w:t>
      </w:r>
      <w:r w:rsidR="004B341F">
        <w:t xml:space="preserve">.  </w:t>
      </w:r>
    </w:p>
    <w:p w14:paraId="2C4DDC17" w14:textId="445B5FE9" w:rsidR="004B341F" w:rsidRDefault="004B341F">
      <w:pPr>
        <w:pStyle w:val="Heading3"/>
        <w:tabs>
          <w:tab w:val="clear" w:pos="0"/>
          <w:tab w:val="left" w:pos="709"/>
        </w:tabs>
        <w:ind w:left="709" w:hanging="709"/>
        <w:jc w:val="both"/>
      </w:pPr>
      <w:r>
        <w:t xml:space="preserve">The TOs shall provide to </w:t>
      </w:r>
      <w:r w:rsidR="00723AE8">
        <w:t>The Company</w:t>
      </w:r>
      <w:r>
        <w:t xml:space="preserve">, from the appropriate company representative, agreement to the relevant sections of the </w:t>
      </w:r>
      <w:r w:rsidR="00442A10">
        <w:t>NOA report</w:t>
      </w:r>
      <w:r>
        <w:t xml:space="preserve"> </w:t>
      </w:r>
      <w:r w:rsidR="00AB76DE">
        <w:t xml:space="preserve">(in accordance with the </w:t>
      </w:r>
      <w:r w:rsidR="00EA4952">
        <w:t>NOA Programme</w:t>
      </w:r>
      <w:r>
        <w:t xml:space="preserve">). If required, </w:t>
      </w:r>
      <w:r w:rsidR="00723AE8">
        <w:t>The Company</w:t>
      </w:r>
      <w:r w:rsidR="00C54189">
        <w:t xml:space="preserve"> </w:t>
      </w:r>
      <w:r>
        <w:t xml:space="preserve">shall arrange a meeting with the TOs to discuss any outstanding comments and gain editorial agreement. </w:t>
      </w:r>
    </w:p>
    <w:p w14:paraId="2C4DDC18" w14:textId="007B4D42" w:rsidR="004B341F" w:rsidRDefault="00723AE8">
      <w:pPr>
        <w:pStyle w:val="Heading3"/>
        <w:tabs>
          <w:tab w:val="clear" w:pos="0"/>
          <w:tab w:val="left" w:pos="709"/>
        </w:tabs>
        <w:ind w:left="709" w:hanging="709"/>
        <w:jc w:val="both"/>
      </w:pPr>
      <w:r>
        <w:t>The Company</w:t>
      </w:r>
      <w:r w:rsidR="00C54189">
        <w:t xml:space="preserve"> </w:t>
      </w:r>
      <w:r w:rsidR="00AB76DE">
        <w:t xml:space="preserve">shall publish the </w:t>
      </w:r>
      <w:r w:rsidR="00442A10">
        <w:t>NOA report</w:t>
      </w:r>
      <w:r w:rsidR="004B341F">
        <w:t xml:space="preserve"> in accordance with its Transmission Licence.</w:t>
      </w:r>
    </w:p>
    <w:p w14:paraId="2C4DDC19" w14:textId="77777777" w:rsidR="004B341F" w:rsidRDefault="004B341F" w:rsidP="00EA059D">
      <w:pPr>
        <w:jc w:val="both"/>
      </w:pPr>
    </w:p>
    <w:p w14:paraId="2C4DDC1A" w14:textId="77777777" w:rsidR="004B341F" w:rsidRDefault="004B341F">
      <w:pPr>
        <w:pStyle w:val="Heading1"/>
        <w:numPr>
          <w:ilvl w:val="0"/>
          <w:numId w:val="0"/>
        </w:numPr>
        <w:jc w:val="both"/>
        <w:rPr>
          <w:i/>
          <w:iCs/>
        </w:rPr>
      </w:pPr>
      <w:r>
        <w:br w:type="page"/>
      </w:r>
      <w:r>
        <w:rPr>
          <w:i/>
          <w:iCs/>
        </w:rPr>
        <w:lastRenderedPageBreak/>
        <w:t xml:space="preserve">Appendix </w:t>
      </w:r>
      <w:r w:rsidR="00DA0905">
        <w:rPr>
          <w:i/>
          <w:iCs/>
        </w:rPr>
        <w:t>A</w:t>
      </w:r>
      <w:r>
        <w:rPr>
          <w:i/>
          <w:iCs/>
        </w:rPr>
        <w:t>:  Abbreviations &amp; Definitions</w:t>
      </w:r>
    </w:p>
    <w:p w14:paraId="2C4DDC1B" w14:textId="77777777" w:rsidR="004B341F" w:rsidRDefault="004B341F">
      <w:pPr>
        <w:pStyle w:val="Heading2"/>
        <w:numPr>
          <w:ilvl w:val="0"/>
          <w:numId w:val="0"/>
        </w:numPr>
        <w:jc w:val="both"/>
      </w:pPr>
      <w:r>
        <w:t>Abbreviations</w:t>
      </w:r>
    </w:p>
    <w:p w14:paraId="2C4DDC1C" w14:textId="77777777" w:rsidR="00C54189" w:rsidRDefault="00C54189" w:rsidP="00C54189">
      <w:pPr>
        <w:tabs>
          <w:tab w:val="left" w:pos="2268"/>
        </w:tabs>
      </w:pPr>
      <w:r>
        <w:t xml:space="preserve">ETYS </w:t>
      </w:r>
      <w:r>
        <w:tab/>
        <w:t xml:space="preserve">Electricity Ten Year Statement </w:t>
      </w:r>
    </w:p>
    <w:p w14:paraId="2C4DDC1D" w14:textId="01A65561" w:rsidR="00C54189" w:rsidRDefault="003F369A" w:rsidP="005F3E2A">
      <w:pPr>
        <w:tabs>
          <w:tab w:val="left" w:pos="2268"/>
        </w:tabs>
      </w:pPr>
      <w:r>
        <w:t>NGET</w:t>
      </w:r>
      <w:r w:rsidR="00C54189">
        <w:tab/>
        <w:t>National Grid Electricity Transmission</w:t>
      </w:r>
      <w:r>
        <w:t xml:space="preserve"> plc</w:t>
      </w:r>
    </w:p>
    <w:p w14:paraId="2C4DDC1E" w14:textId="77777777" w:rsidR="00C54189" w:rsidRDefault="00C54189" w:rsidP="005F3E2A">
      <w:pPr>
        <w:tabs>
          <w:tab w:val="left" w:pos="2268"/>
        </w:tabs>
      </w:pPr>
      <w:r>
        <w:t>NOA</w:t>
      </w:r>
      <w:r>
        <w:tab/>
        <w:t>Network Options Assessment</w:t>
      </w:r>
    </w:p>
    <w:p w14:paraId="2C4DDC1F" w14:textId="77777777" w:rsidR="004B341F" w:rsidRDefault="005F3E2A" w:rsidP="005F3E2A">
      <w:pPr>
        <w:tabs>
          <w:tab w:val="left" w:pos="2268"/>
        </w:tabs>
      </w:pPr>
      <w:r>
        <w:t>SHE Transmission</w:t>
      </w:r>
      <w:r w:rsidR="00BF0C3C">
        <w:tab/>
        <w:t xml:space="preserve">Scottish Hydro </w:t>
      </w:r>
      <w:r w:rsidR="004B341F">
        <w:t>Electric Transmis</w:t>
      </w:r>
      <w:r>
        <w:t>sion plc</w:t>
      </w:r>
    </w:p>
    <w:p w14:paraId="2C4DDC20" w14:textId="77777777" w:rsidR="004B341F" w:rsidRDefault="004B341F" w:rsidP="005F3E2A">
      <w:pPr>
        <w:tabs>
          <w:tab w:val="left" w:pos="2268"/>
        </w:tabs>
      </w:pPr>
      <w:r>
        <w:t>SPT</w:t>
      </w:r>
      <w:r>
        <w:tab/>
        <w:t>SP Transmission</w:t>
      </w:r>
      <w:r w:rsidR="00494A4D">
        <w:t xml:space="preserve"> plc</w:t>
      </w:r>
    </w:p>
    <w:p w14:paraId="2C4DDC21" w14:textId="77777777" w:rsidR="00C54189" w:rsidRDefault="00C54189" w:rsidP="005F3E2A">
      <w:pPr>
        <w:tabs>
          <w:tab w:val="left" w:pos="2268"/>
        </w:tabs>
      </w:pPr>
      <w:r>
        <w:t>SRF</w:t>
      </w:r>
      <w:r>
        <w:tab/>
        <w:t>System Requirement Form</w:t>
      </w:r>
    </w:p>
    <w:p w14:paraId="2C4DDC22" w14:textId="77777777" w:rsidR="004B341F" w:rsidRDefault="004B341F" w:rsidP="005F3E2A">
      <w:pPr>
        <w:tabs>
          <w:tab w:val="left" w:pos="2268"/>
        </w:tabs>
      </w:pPr>
      <w:r>
        <w:t>STC</w:t>
      </w:r>
      <w:r>
        <w:tab/>
        <w:t>System Operator – Transmission Owner Code</w:t>
      </w:r>
    </w:p>
    <w:p w14:paraId="2C4DDC23" w14:textId="77777777" w:rsidR="004B341F" w:rsidRDefault="004B341F" w:rsidP="005F3E2A">
      <w:pPr>
        <w:tabs>
          <w:tab w:val="left" w:pos="2268"/>
        </w:tabs>
      </w:pPr>
      <w:r>
        <w:t>TO</w:t>
      </w:r>
      <w:r>
        <w:tab/>
        <w:t>Transmission Owner</w:t>
      </w:r>
    </w:p>
    <w:p w14:paraId="2C4DDC24" w14:textId="77777777" w:rsidR="004B341F" w:rsidRDefault="004B341F"/>
    <w:p w14:paraId="2C4DDC25" w14:textId="77777777" w:rsidR="004B341F" w:rsidRDefault="004B341F">
      <w:pPr>
        <w:pStyle w:val="Heading2"/>
        <w:numPr>
          <w:ilvl w:val="0"/>
          <w:numId w:val="0"/>
        </w:numPr>
        <w:jc w:val="both"/>
      </w:pPr>
      <w:r w:rsidRPr="00AB76DE">
        <w:t>Definitions</w:t>
      </w:r>
    </w:p>
    <w:p w14:paraId="2C4DDC26" w14:textId="77777777" w:rsidR="00F17C81" w:rsidRPr="00F17C81" w:rsidRDefault="00F17C81" w:rsidP="00F17C81">
      <w:pPr>
        <w:pStyle w:val="Heading3"/>
        <w:numPr>
          <w:ilvl w:val="0"/>
          <w:numId w:val="0"/>
        </w:numPr>
      </w:pPr>
    </w:p>
    <w:p w14:paraId="2C4DDC27" w14:textId="77777777" w:rsidR="004B341F" w:rsidRPr="00AB76DE" w:rsidRDefault="004B341F">
      <w:pPr>
        <w:pStyle w:val="Left15"/>
        <w:spacing w:after="120"/>
        <w:ind w:left="0"/>
        <w:jc w:val="both"/>
        <w:rPr>
          <w:b/>
          <w:iCs/>
        </w:rPr>
      </w:pPr>
      <w:r w:rsidRPr="00AB76DE">
        <w:rPr>
          <w:b/>
          <w:iCs/>
        </w:rPr>
        <w:t>STC definitions used:</w:t>
      </w:r>
    </w:p>
    <w:p w14:paraId="2C4DDC28" w14:textId="77777777" w:rsidR="004B341F" w:rsidRPr="00AB76DE" w:rsidRDefault="004B341F">
      <w:r w:rsidRPr="00AB76DE">
        <w:t>Authority</w:t>
      </w:r>
    </w:p>
    <w:p w14:paraId="2C4DDC29" w14:textId="77777777" w:rsidR="004B341F" w:rsidRPr="00AB76DE" w:rsidRDefault="004B341F">
      <w:r w:rsidRPr="00AB76DE">
        <w:t>Business Days</w:t>
      </w:r>
    </w:p>
    <w:p w14:paraId="2C4DDC2A" w14:textId="77777777" w:rsidR="009B51AB" w:rsidRPr="00AB76DE" w:rsidRDefault="009B51AB" w:rsidP="009B51AB">
      <w:r>
        <w:t>Electricity Ten Year</w:t>
      </w:r>
      <w:r w:rsidRPr="00AB76DE">
        <w:t xml:space="preserve"> Statement </w:t>
      </w:r>
    </w:p>
    <w:p w14:paraId="2C4DDC2B" w14:textId="77777777" w:rsidR="009B51AB" w:rsidRDefault="009B51AB" w:rsidP="009B51AB">
      <w:r>
        <w:t>Future Energy Scenarios</w:t>
      </w:r>
    </w:p>
    <w:p w14:paraId="5208D59A" w14:textId="14DC3671" w:rsidR="00DD18BF" w:rsidRDefault="00723AE8" w:rsidP="009B51AB">
      <w:r>
        <w:t>The Company</w:t>
      </w:r>
    </w:p>
    <w:p w14:paraId="2C4DDC2D" w14:textId="132D75B1" w:rsidR="002360F0" w:rsidRPr="005E3D11" w:rsidRDefault="002360F0" w:rsidP="009B51AB">
      <w:r>
        <w:t>NOA</w:t>
      </w:r>
    </w:p>
    <w:p w14:paraId="2C4DDC2E" w14:textId="77777777" w:rsidR="002360F0" w:rsidRPr="00AB76DE" w:rsidRDefault="00EA4952" w:rsidP="002360F0">
      <w:r>
        <w:t>NOA Programme</w:t>
      </w:r>
      <w:r w:rsidR="002360F0" w:rsidRPr="00AB76DE">
        <w:t xml:space="preserve"> </w:t>
      </w:r>
    </w:p>
    <w:p w14:paraId="2C4DDC2F" w14:textId="77777777" w:rsidR="005E3D11" w:rsidRPr="005E3D11" w:rsidRDefault="005E3D11" w:rsidP="005E3D11">
      <w:r w:rsidRPr="005E3D11">
        <w:t>Offshore Transmission Owner</w:t>
      </w:r>
    </w:p>
    <w:p w14:paraId="2C4DDC30" w14:textId="77777777" w:rsidR="005E3D11" w:rsidRPr="00AB76DE" w:rsidRDefault="005E3D11" w:rsidP="005E3D11">
      <w:pPr>
        <w:rPr>
          <w:lang w:val="da-DK"/>
        </w:rPr>
      </w:pPr>
      <w:r w:rsidRPr="00AB76DE">
        <w:rPr>
          <w:lang w:val="da-DK"/>
        </w:rPr>
        <w:t>Party</w:t>
      </w:r>
    </w:p>
    <w:p w14:paraId="2C4DDC31" w14:textId="77777777" w:rsidR="004B341F" w:rsidRPr="00AB76DE" w:rsidRDefault="004B341F">
      <w:pPr>
        <w:rPr>
          <w:b/>
        </w:rPr>
      </w:pPr>
      <w:r w:rsidRPr="00AB76DE">
        <w:t>Transmission Licence</w:t>
      </w:r>
      <w:r w:rsidRPr="00AB76DE">
        <w:rPr>
          <w:b/>
        </w:rPr>
        <w:t xml:space="preserve"> </w:t>
      </w:r>
    </w:p>
    <w:p w14:paraId="2C4DDC32" w14:textId="77777777" w:rsidR="004B341F" w:rsidRPr="00AB76DE" w:rsidRDefault="004B341F">
      <w:r w:rsidRPr="00AB76DE">
        <w:t>Transmission Owner</w:t>
      </w:r>
    </w:p>
    <w:p w14:paraId="2C4DDC33" w14:textId="77777777" w:rsidR="004B341F" w:rsidRPr="00EA059D" w:rsidRDefault="004B341F">
      <w:r w:rsidRPr="00EA059D">
        <w:t>Transmission System</w:t>
      </w:r>
    </w:p>
    <w:p w14:paraId="2C4DDC34" w14:textId="77777777" w:rsidR="0017758A" w:rsidRPr="008817FC" w:rsidRDefault="0017758A">
      <w:pPr>
        <w:rPr>
          <w:highlight w:val="yellow"/>
        </w:rPr>
      </w:pPr>
    </w:p>
    <w:p w14:paraId="2C4DDC35" w14:textId="77777777" w:rsidR="004B341F" w:rsidRPr="008817FC" w:rsidRDefault="004B341F">
      <w:pPr>
        <w:rPr>
          <w:b/>
          <w:highlight w:val="yellow"/>
        </w:rPr>
      </w:pPr>
    </w:p>
    <w:sectPr w:rsidR="004B341F" w:rsidRPr="008817FC">
      <w:headerReference w:type="default" r:id="rId11"/>
      <w:footerReference w:type="default" r:id="rId12"/>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E31862" w14:textId="77777777" w:rsidR="00593A17" w:rsidRDefault="00593A17">
      <w:r>
        <w:separator/>
      </w:r>
    </w:p>
  </w:endnote>
  <w:endnote w:type="continuationSeparator" w:id="0">
    <w:p w14:paraId="7AE6EAC4" w14:textId="77777777" w:rsidR="00593A17" w:rsidRDefault="00593A17">
      <w:r>
        <w:continuationSeparator/>
      </w:r>
    </w:p>
  </w:endnote>
  <w:endnote w:type="continuationNotice" w:id="1">
    <w:p w14:paraId="51BC3AC5" w14:textId="77777777" w:rsidR="00593A17" w:rsidRDefault="00593A1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BoldItalic">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4DDC3E" w14:textId="5952CDAC" w:rsidR="00071E3D" w:rsidRDefault="00071E3D">
    <w:pPr>
      <w:pStyle w:val="Footer"/>
    </w:pPr>
    <w:r>
      <w:tab/>
      <w:t xml:space="preserve">Page </w:t>
    </w:r>
    <w:r>
      <w:rPr>
        <w:rStyle w:val="PageNumber"/>
      </w:rPr>
      <w:fldChar w:fldCharType="begin"/>
    </w:r>
    <w:r>
      <w:rPr>
        <w:rStyle w:val="PageNumber"/>
      </w:rPr>
      <w:instrText xml:space="preserve"> PAGE </w:instrText>
    </w:r>
    <w:r>
      <w:rPr>
        <w:rStyle w:val="PageNumber"/>
      </w:rPr>
      <w:fldChar w:fldCharType="separate"/>
    </w:r>
    <w:r w:rsidR="00EB5315">
      <w:rPr>
        <w:rStyle w:val="PageNumber"/>
        <w:noProof/>
      </w:rPr>
      <w:t>7</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EB5315">
      <w:rPr>
        <w:rStyle w:val="PageNumber"/>
        <w:noProof/>
      </w:rPr>
      <w:t>7</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748AE6" w14:textId="77777777" w:rsidR="00593A17" w:rsidRDefault="00593A17">
      <w:r>
        <w:separator/>
      </w:r>
    </w:p>
  </w:footnote>
  <w:footnote w:type="continuationSeparator" w:id="0">
    <w:p w14:paraId="2CD739D0" w14:textId="77777777" w:rsidR="00593A17" w:rsidRDefault="00593A17">
      <w:r>
        <w:continuationSeparator/>
      </w:r>
    </w:p>
  </w:footnote>
  <w:footnote w:type="continuationNotice" w:id="1">
    <w:p w14:paraId="222E2702" w14:textId="77777777" w:rsidR="00593A17" w:rsidRDefault="00593A1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4DDC3C" w14:textId="0F739427" w:rsidR="00071E3D" w:rsidRDefault="006D74B5">
    <w:pPr>
      <w:pStyle w:val="Header"/>
      <w:rPr>
        <w:snapToGrid w:val="0"/>
      </w:rPr>
    </w:pPr>
    <w:r>
      <w:rPr>
        <w:snapToGrid w:val="0"/>
      </w:rPr>
      <w:t>S</w:t>
    </w:r>
    <w:r w:rsidR="00071E3D">
      <w:rPr>
        <w:snapToGrid w:val="0"/>
      </w:rPr>
      <w:t xml:space="preserve">TCP21-1 Network Options Assessment </w:t>
    </w:r>
  </w:p>
  <w:p w14:paraId="2C4DDC3D" w14:textId="10D0B293" w:rsidR="00071E3D" w:rsidRDefault="00071E3D">
    <w:pPr>
      <w:pStyle w:val="Header"/>
      <w:rPr>
        <w:snapToGrid w:val="0"/>
      </w:rPr>
    </w:pPr>
    <w:r>
      <w:rPr>
        <w:snapToGrid w:val="0"/>
      </w:rPr>
      <w:t xml:space="preserve">Issue </w:t>
    </w:r>
    <w:r w:rsidRPr="00BA1A27">
      <w:rPr>
        <w:snapToGrid w:val="0"/>
      </w:rPr>
      <w:t>00</w:t>
    </w:r>
    <w:r w:rsidR="006D74B5" w:rsidRPr="00BA1A27">
      <w:rPr>
        <w:snapToGrid w:val="0"/>
      </w:rPr>
      <w:t>5</w:t>
    </w:r>
    <w:r w:rsidRPr="00BA1A27">
      <w:rPr>
        <w:snapToGrid w:val="0"/>
      </w:rPr>
      <w:t xml:space="preserve"> – </w:t>
    </w:r>
    <w:r w:rsidR="00EF7C4F">
      <w:rPr>
        <w:snapToGrid w:val="0"/>
      </w:rPr>
      <w:t>25</w:t>
    </w:r>
    <w:r w:rsidR="00455AAF" w:rsidRPr="00BA1A27">
      <w:rPr>
        <w:snapToGrid w:val="0"/>
      </w:rPr>
      <w:t>/04/20</w:t>
    </w:r>
    <w:r w:rsidR="00DF7A2F" w:rsidRPr="00BA1A27">
      <w:rPr>
        <w:snapToGrid w:val="0"/>
      </w:rPr>
      <w:t>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419A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B6018A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FD92101"/>
    <w:multiLevelType w:val="multilevel"/>
    <w:tmpl w:val="D7464A92"/>
    <w:lvl w:ilvl="0">
      <w:start w:val="1"/>
      <w:numFmt w:val="bullet"/>
      <w:lvlText w:val=""/>
      <w:lvlJc w:val="left"/>
      <w:pPr>
        <w:tabs>
          <w:tab w:val="num" w:pos="720"/>
        </w:tabs>
        <w:ind w:left="1418" w:hanging="56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7E0397"/>
    <w:multiLevelType w:val="multilevel"/>
    <w:tmpl w:val="31F87B7C"/>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083"/>
        </w:tabs>
        <w:ind w:left="1083" w:hanging="360"/>
      </w:pPr>
      <w:rPr>
        <w:rFonts w:hint="default"/>
      </w:rPr>
    </w:lvl>
    <w:lvl w:ilvl="2">
      <w:start w:val="1"/>
      <w:numFmt w:val="lowerRoman"/>
      <w:lvlText w:val="%3."/>
      <w:lvlJc w:val="right"/>
      <w:pPr>
        <w:tabs>
          <w:tab w:val="num" w:pos="1803"/>
        </w:tabs>
        <w:ind w:left="1803" w:hanging="180"/>
      </w:pPr>
      <w:rPr>
        <w:rFonts w:hint="default"/>
      </w:rPr>
    </w:lvl>
    <w:lvl w:ilvl="3">
      <w:start w:val="1"/>
      <w:numFmt w:val="decimal"/>
      <w:lvlText w:val="%4."/>
      <w:lvlJc w:val="left"/>
      <w:pPr>
        <w:tabs>
          <w:tab w:val="num" w:pos="2523"/>
        </w:tabs>
        <w:ind w:left="2523" w:hanging="360"/>
      </w:pPr>
      <w:rPr>
        <w:rFonts w:hint="default"/>
      </w:rPr>
    </w:lvl>
    <w:lvl w:ilvl="4">
      <w:start w:val="1"/>
      <w:numFmt w:val="lowerLetter"/>
      <w:lvlText w:val="%5."/>
      <w:lvlJc w:val="left"/>
      <w:pPr>
        <w:tabs>
          <w:tab w:val="num" w:pos="3243"/>
        </w:tabs>
        <w:ind w:left="3243" w:hanging="360"/>
      </w:pPr>
      <w:rPr>
        <w:rFonts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4" w15:restartNumberingAfterBreak="0">
    <w:nsid w:val="1DEB73B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31211C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59202B6"/>
    <w:multiLevelType w:val="multilevel"/>
    <w:tmpl w:val="D7464A92"/>
    <w:lvl w:ilvl="0">
      <w:start w:val="1"/>
      <w:numFmt w:val="bullet"/>
      <w:lvlText w:val=""/>
      <w:lvlJc w:val="left"/>
      <w:pPr>
        <w:tabs>
          <w:tab w:val="num" w:pos="720"/>
        </w:tabs>
        <w:ind w:left="1418" w:hanging="56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CBD0D26"/>
    <w:multiLevelType w:val="multilevel"/>
    <w:tmpl w:val="D7464A92"/>
    <w:lvl w:ilvl="0">
      <w:start w:val="1"/>
      <w:numFmt w:val="bullet"/>
      <w:lvlText w:val=""/>
      <w:lvlJc w:val="left"/>
      <w:pPr>
        <w:tabs>
          <w:tab w:val="num" w:pos="720"/>
        </w:tabs>
        <w:ind w:left="1418" w:hanging="56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CC3020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AEC416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BAA246B"/>
    <w:multiLevelType w:val="multilevel"/>
    <w:tmpl w:val="A59E3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7C41E3"/>
    <w:multiLevelType w:val="multilevel"/>
    <w:tmpl w:val="D7464A92"/>
    <w:lvl w:ilvl="0">
      <w:start w:val="1"/>
      <w:numFmt w:val="bullet"/>
      <w:lvlText w:val=""/>
      <w:lvlJc w:val="left"/>
      <w:pPr>
        <w:tabs>
          <w:tab w:val="num" w:pos="720"/>
        </w:tabs>
        <w:ind w:left="1418" w:hanging="56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064AD9"/>
    <w:multiLevelType w:val="multilevel"/>
    <w:tmpl w:val="D7464A92"/>
    <w:lvl w:ilvl="0">
      <w:start w:val="1"/>
      <w:numFmt w:val="bullet"/>
      <w:lvlText w:val=""/>
      <w:lvlJc w:val="left"/>
      <w:pPr>
        <w:tabs>
          <w:tab w:val="num" w:pos="720"/>
        </w:tabs>
        <w:ind w:left="1418" w:hanging="56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91143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AB007F9"/>
    <w:multiLevelType w:val="multilevel"/>
    <w:tmpl w:val="D7464A92"/>
    <w:lvl w:ilvl="0">
      <w:start w:val="1"/>
      <w:numFmt w:val="bullet"/>
      <w:lvlText w:val=""/>
      <w:lvlJc w:val="left"/>
      <w:pPr>
        <w:tabs>
          <w:tab w:val="num" w:pos="720"/>
        </w:tabs>
        <w:ind w:left="1418" w:hanging="56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C4A76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1B96D1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46143FF"/>
    <w:multiLevelType w:val="multilevel"/>
    <w:tmpl w:val="83DAE452"/>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8" w15:restartNumberingAfterBreak="0">
    <w:nsid w:val="55F27D0F"/>
    <w:multiLevelType w:val="multilevel"/>
    <w:tmpl w:val="D7464A92"/>
    <w:lvl w:ilvl="0">
      <w:start w:val="1"/>
      <w:numFmt w:val="bullet"/>
      <w:lvlText w:val=""/>
      <w:lvlJc w:val="left"/>
      <w:pPr>
        <w:tabs>
          <w:tab w:val="num" w:pos="720"/>
        </w:tabs>
        <w:ind w:left="1418" w:hanging="56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6925DE6"/>
    <w:multiLevelType w:val="multilevel"/>
    <w:tmpl w:val="D7464A92"/>
    <w:lvl w:ilvl="0">
      <w:start w:val="1"/>
      <w:numFmt w:val="bullet"/>
      <w:lvlText w:val=""/>
      <w:lvlJc w:val="left"/>
      <w:pPr>
        <w:tabs>
          <w:tab w:val="num" w:pos="720"/>
        </w:tabs>
        <w:ind w:left="1418" w:hanging="56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E5A760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27E3905"/>
    <w:multiLevelType w:val="multilevel"/>
    <w:tmpl w:val="D7464A92"/>
    <w:lvl w:ilvl="0">
      <w:start w:val="1"/>
      <w:numFmt w:val="bullet"/>
      <w:lvlText w:val=""/>
      <w:lvlJc w:val="left"/>
      <w:pPr>
        <w:tabs>
          <w:tab w:val="num" w:pos="720"/>
        </w:tabs>
        <w:ind w:left="1418" w:hanging="56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87A56D9"/>
    <w:multiLevelType w:val="multilevel"/>
    <w:tmpl w:val="1242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33E7306"/>
    <w:multiLevelType w:val="hybridMultilevel"/>
    <w:tmpl w:val="FA2AE578"/>
    <w:lvl w:ilvl="0" w:tplc="562676A8">
      <w:start w:val="1"/>
      <w:numFmt w:val="lowerLetter"/>
      <w:pStyle w:val="Heading6"/>
      <w:lvlText w:val="%1)"/>
      <w:lvlJc w:val="left"/>
      <w:pPr>
        <w:tabs>
          <w:tab w:val="num" w:pos="720"/>
        </w:tabs>
        <w:ind w:left="720" w:hanging="360"/>
      </w:pPr>
      <w:rPr>
        <w:rFonts w:hint="default"/>
      </w:rPr>
    </w:lvl>
    <w:lvl w:ilvl="1" w:tplc="6E1EF4E4" w:tentative="1">
      <w:start w:val="1"/>
      <w:numFmt w:val="lowerLetter"/>
      <w:lvlText w:val="%2."/>
      <w:lvlJc w:val="left"/>
      <w:pPr>
        <w:tabs>
          <w:tab w:val="num" w:pos="1440"/>
        </w:tabs>
        <w:ind w:left="1440" w:hanging="360"/>
      </w:pPr>
    </w:lvl>
    <w:lvl w:ilvl="2" w:tplc="7B6C3970" w:tentative="1">
      <w:start w:val="1"/>
      <w:numFmt w:val="lowerRoman"/>
      <w:lvlText w:val="%3."/>
      <w:lvlJc w:val="right"/>
      <w:pPr>
        <w:tabs>
          <w:tab w:val="num" w:pos="2160"/>
        </w:tabs>
        <w:ind w:left="2160" w:hanging="180"/>
      </w:pPr>
    </w:lvl>
    <w:lvl w:ilvl="3" w:tplc="C5A6F0FE" w:tentative="1">
      <w:start w:val="1"/>
      <w:numFmt w:val="decimal"/>
      <w:lvlText w:val="%4."/>
      <w:lvlJc w:val="left"/>
      <w:pPr>
        <w:tabs>
          <w:tab w:val="num" w:pos="2880"/>
        </w:tabs>
        <w:ind w:left="2880" w:hanging="360"/>
      </w:pPr>
    </w:lvl>
    <w:lvl w:ilvl="4" w:tplc="E6281E90" w:tentative="1">
      <w:start w:val="1"/>
      <w:numFmt w:val="lowerLetter"/>
      <w:lvlText w:val="%5."/>
      <w:lvlJc w:val="left"/>
      <w:pPr>
        <w:tabs>
          <w:tab w:val="num" w:pos="3600"/>
        </w:tabs>
        <w:ind w:left="3600" w:hanging="360"/>
      </w:pPr>
    </w:lvl>
    <w:lvl w:ilvl="5" w:tplc="F3D4A696" w:tentative="1">
      <w:start w:val="1"/>
      <w:numFmt w:val="lowerRoman"/>
      <w:lvlText w:val="%6."/>
      <w:lvlJc w:val="right"/>
      <w:pPr>
        <w:tabs>
          <w:tab w:val="num" w:pos="4320"/>
        </w:tabs>
        <w:ind w:left="4320" w:hanging="180"/>
      </w:pPr>
    </w:lvl>
    <w:lvl w:ilvl="6" w:tplc="5DA64328" w:tentative="1">
      <w:start w:val="1"/>
      <w:numFmt w:val="decimal"/>
      <w:lvlText w:val="%7."/>
      <w:lvlJc w:val="left"/>
      <w:pPr>
        <w:tabs>
          <w:tab w:val="num" w:pos="5040"/>
        </w:tabs>
        <w:ind w:left="5040" w:hanging="360"/>
      </w:pPr>
    </w:lvl>
    <w:lvl w:ilvl="7" w:tplc="E6725AEA" w:tentative="1">
      <w:start w:val="1"/>
      <w:numFmt w:val="lowerLetter"/>
      <w:lvlText w:val="%8."/>
      <w:lvlJc w:val="left"/>
      <w:pPr>
        <w:tabs>
          <w:tab w:val="num" w:pos="5760"/>
        </w:tabs>
        <w:ind w:left="5760" w:hanging="360"/>
      </w:pPr>
    </w:lvl>
    <w:lvl w:ilvl="8" w:tplc="1E1EC0F6" w:tentative="1">
      <w:start w:val="1"/>
      <w:numFmt w:val="lowerRoman"/>
      <w:lvlText w:val="%9."/>
      <w:lvlJc w:val="right"/>
      <w:pPr>
        <w:tabs>
          <w:tab w:val="num" w:pos="6480"/>
        </w:tabs>
        <w:ind w:left="6480" w:hanging="180"/>
      </w:pPr>
    </w:lvl>
  </w:abstractNum>
  <w:abstractNum w:abstractNumId="24" w15:restartNumberingAfterBreak="0">
    <w:nsid w:val="736C479F"/>
    <w:multiLevelType w:val="multilevel"/>
    <w:tmpl w:val="D7464A92"/>
    <w:lvl w:ilvl="0">
      <w:start w:val="1"/>
      <w:numFmt w:val="bullet"/>
      <w:lvlText w:val=""/>
      <w:lvlJc w:val="left"/>
      <w:pPr>
        <w:tabs>
          <w:tab w:val="num" w:pos="720"/>
        </w:tabs>
        <w:ind w:left="1418" w:hanging="56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7E97605"/>
    <w:multiLevelType w:val="multilevel"/>
    <w:tmpl w:val="D7464A92"/>
    <w:lvl w:ilvl="0">
      <w:start w:val="1"/>
      <w:numFmt w:val="bullet"/>
      <w:lvlText w:val=""/>
      <w:lvlJc w:val="left"/>
      <w:pPr>
        <w:tabs>
          <w:tab w:val="num" w:pos="720"/>
        </w:tabs>
        <w:ind w:left="1418" w:hanging="56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17197200">
    <w:abstractNumId w:val="17"/>
  </w:num>
  <w:num w:numId="2" w16cid:durableId="427391276">
    <w:abstractNumId w:val="23"/>
  </w:num>
  <w:num w:numId="3" w16cid:durableId="184446095">
    <w:abstractNumId w:val="3"/>
  </w:num>
  <w:num w:numId="4" w16cid:durableId="311373388">
    <w:abstractNumId w:val="2"/>
  </w:num>
  <w:num w:numId="5" w16cid:durableId="941063634">
    <w:abstractNumId w:val="21"/>
  </w:num>
  <w:num w:numId="6" w16cid:durableId="452943321">
    <w:abstractNumId w:val="12"/>
  </w:num>
  <w:num w:numId="7" w16cid:durableId="2117361287">
    <w:abstractNumId w:val="6"/>
  </w:num>
  <w:num w:numId="8" w16cid:durableId="857810990">
    <w:abstractNumId w:val="11"/>
  </w:num>
  <w:num w:numId="9" w16cid:durableId="2038387493">
    <w:abstractNumId w:val="19"/>
  </w:num>
  <w:num w:numId="10" w16cid:durableId="693074127">
    <w:abstractNumId w:val="25"/>
  </w:num>
  <w:num w:numId="11" w16cid:durableId="1042484828">
    <w:abstractNumId w:val="24"/>
  </w:num>
  <w:num w:numId="12" w16cid:durableId="2086224720">
    <w:abstractNumId w:val="14"/>
  </w:num>
  <w:num w:numId="13" w16cid:durableId="1180192370">
    <w:abstractNumId w:val="18"/>
  </w:num>
  <w:num w:numId="14" w16cid:durableId="610822276">
    <w:abstractNumId w:val="7"/>
  </w:num>
  <w:num w:numId="15" w16cid:durableId="788938750">
    <w:abstractNumId w:val="13"/>
  </w:num>
  <w:num w:numId="16" w16cid:durableId="1853453808">
    <w:abstractNumId w:val="16"/>
  </w:num>
  <w:num w:numId="17" w16cid:durableId="1322924500">
    <w:abstractNumId w:val="9"/>
  </w:num>
  <w:num w:numId="18" w16cid:durableId="2051609067">
    <w:abstractNumId w:val="0"/>
  </w:num>
  <w:num w:numId="19" w16cid:durableId="1816137570">
    <w:abstractNumId w:val="4"/>
  </w:num>
  <w:num w:numId="20" w16cid:durableId="696809647">
    <w:abstractNumId w:val="5"/>
  </w:num>
  <w:num w:numId="21" w16cid:durableId="1396783039">
    <w:abstractNumId w:val="8"/>
  </w:num>
  <w:num w:numId="22" w16cid:durableId="661080416">
    <w:abstractNumId w:val="20"/>
  </w:num>
  <w:num w:numId="23" w16cid:durableId="888373141">
    <w:abstractNumId w:val="15"/>
  </w:num>
  <w:num w:numId="24" w16cid:durableId="1598825727">
    <w:abstractNumId w:val="17"/>
  </w:num>
  <w:num w:numId="25" w16cid:durableId="578515516">
    <w:abstractNumId w:val="17"/>
  </w:num>
  <w:num w:numId="26" w16cid:durableId="1548490016">
    <w:abstractNumId w:val="17"/>
  </w:num>
  <w:num w:numId="27" w16cid:durableId="2131895405">
    <w:abstractNumId w:val="17"/>
  </w:num>
  <w:num w:numId="28" w16cid:durableId="515079737">
    <w:abstractNumId w:val="1"/>
  </w:num>
  <w:num w:numId="29" w16cid:durableId="350879868">
    <w:abstractNumId w:val="17"/>
  </w:num>
  <w:num w:numId="30" w16cid:durableId="413818252">
    <w:abstractNumId w:val="17"/>
  </w:num>
  <w:num w:numId="31" w16cid:durableId="195046877">
    <w:abstractNumId w:val="17"/>
  </w:num>
  <w:num w:numId="32" w16cid:durableId="1785729844">
    <w:abstractNumId w:val="22"/>
  </w:num>
  <w:num w:numId="33" w16cid:durableId="1301811082">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ve Baker [NESO]">
    <w15:presenceInfo w15:providerId="AD" w15:userId="S::stephen.baker@neso.energy::d8a94d33-3c4b-4616-9146-4f33804c06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1221"/>
    <w:rsid w:val="0000416F"/>
    <w:rsid w:val="000159F3"/>
    <w:rsid w:val="00017313"/>
    <w:rsid w:val="0003557F"/>
    <w:rsid w:val="0005049A"/>
    <w:rsid w:val="00055E4D"/>
    <w:rsid w:val="000623BD"/>
    <w:rsid w:val="000644EC"/>
    <w:rsid w:val="00071E3D"/>
    <w:rsid w:val="000757C7"/>
    <w:rsid w:val="000764BD"/>
    <w:rsid w:val="00083D84"/>
    <w:rsid w:val="00091247"/>
    <w:rsid w:val="000A7E12"/>
    <w:rsid w:val="000E2264"/>
    <w:rsid w:val="001031D3"/>
    <w:rsid w:val="00127A51"/>
    <w:rsid w:val="0013413D"/>
    <w:rsid w:val="001354EB"/>
    <w:rsid w:val="0015608C"/>
    <w:rsid w:val="00162060"/>
    <w:rsid w:val="0017758A"/>
    <w:rsid w:val="00183537"/>
    <w:rsid w:val="0018394E"/>
    <w:rsid w:val="00197B98"/>
    <w:rsid w:val="001A4618"/>
    <w:rsid w:val="001A705E"/>
    <w:rsid w:val="001B736D"/>
    <w:rsid w:val="001C02CE"/>
    <w:rsid w:val="001E1029"/>
    <w:rsid w:val="002335CD"/>
    <w:rsid w:val="00234775"/>
    <w:rsid w:val="002360F0"/>
    <w:rsid w:val="00242669"/>
    <w:rsid w:val="00290B7E"/>
    <w:rsid w:val="0029453C"/>
    <w:rsid w:val="002B7611"/>
    <w:rsid w:val="002D21F0"/>
    <w:rsid w:val="002E7F85"/>
    <w:rsid w:val="00350E4C"/>
    <w:rsid w:val="003A3AAE"/>
    <w:rsid w:val="003D4D27"/>
    <w:rsid w:val="003E1697"/>
    <w:rsid w:val="003F369A"/>
    <w:rsid w:val="00401B24"/>
    <w:rsid w:val="00402D35"/>
    <w:rsid w:val="00404553"/>
    <w:rsid w:val="00420634"/>
    <w:rsid w:val="004243CA"/>
    <w:rsid w:val="00425E87"/>
    <w:rsid w:val="00432C03"/>
    <w:rsid w:val="00442A10"/>
    <w:rsid w:val="004532F5"/>
    <w:rsid w:val="00455AAF"/>
    <w:rsid w:val="004843E7"/>
    <w:rsid w:val="00491EF0"/>
    <w:rsid w:val="00494A4D"/>
    <w:rsid w:val="004A1CCF"/>
    <w:rsid w:val="004A2764"/>
    <w:rsid w:val="004B341F"/>
    <w:rsid w:val="004B3750"/>
    <w:rsid w:val="004B4A8D"/>
    <w:rsid w:val="004D00D6"/>
    <w:rsid w:val="004E1C2B"/>
    <w:rsid w:val="004F1B81"/>
    <w:rsid w:val="004F4E8A"/>
    <w:rsid w:val="00521D8D"/>
    <w:rsid w:val="005223C5"/>
    <w:rsid w:val="00524DCB"/>
    <w:rsid w:val="0053181C"/>
    <w:rsid w:val="00542168"/>
    <w:rsid w:val="00565DAB"/>
    <w:rsid w:val="00566676"/>
    <w:rsid w:val="00573EF9"/>
    <w:rsid w:val="00575443"/>
    <w:rsid w:val="00584E37"/>
    <w:rsid w:val="00593A17"/>
    <w:rsid w:val="005A17A6"/>
    <w:rsid w:val="005E3D11"/>
    <w:rsid w:val="005E5837"/>
    <w:rsid w:val="005E66E8"/>
    <w:rsid w:val="005F3E2A"/>
    <w:rsid w:val="00600195"/>
    <w:rsid w:val="00607483"/>
    <w:rsid w:val="00614554"/>
    <w:rsid w:val="00616AC7"/>
    <w:rsid w:val="0063039C"/>
    <w:rsid w:val="0063512B"/>
    <w:rsid w:val="00635F6D"/>
    <w:rsid w:val="00647C97"/>
    <w:rsid w:val="0065100A"/>
    <w:rsid w:val="00685527"/>
    <w:rsid w:val="006918F8"/>
    <w:rsid w:val="00695B6D"/>
    <w:rsid w:val="006B0372"/>
    <w:rsid w:val="006B7974"/>
    <w:rsid w:val="006D167E"/>
    <w:rsid w:val="006D74B5"/>
    <w:rsid w:val="007200FC"/>
    <w:rsid w:val="00723AE8"/>
    <w:rsid w:val="00751573"/>
    <w:rsid w:val="00757BDE"/>
    <w:rsid w:val="00765C85"/>
    <w:rsid w:val="00767D1C"/>
    <w:rsid w:val="0077128E"/>
    <w:rsid w:val="00784CC6"/>
    <w:rsid w:val="007C0FAD"/>
    <w:rsid w:val="007C66F7"/>
    <w:rsid w:val="007E0380"/>
    <w:rsid w:val="00801A24"/>
    <w:rsid w:val="00822552"/>
    <w:rsid w:val="0082318E"/>
    <w:rsid w:val="008339C2"/>
    <w:rsid w:val="00835880"/>
    <w:rsid w:val="00852EED"/>
    <w:rsid w:val="00855892"/>
    <w:rsid w:val="0087633E"/>
    <w:rsid w:val="008817FC"/>
    <w:rsid w:val="008854D4"/>
    <w:rsid w:val="008A5C64"/>
    <w:rsid w:val="008A75A2"/>
    <w:rsid w:val="008B0B3A"/>
    <w:rsid w:val="008C680C"/>
    <w:rsid w:val="008F3D30"/>
    <w:rsid w:val="0090007D"/>
    <w:rsid w:val="00920656"/>
    <w:rsid w:val="009253B5"/>
    <w:rsid w:val="00935FAC"/>
    <w:rsid w:val="009524A9"/>
    <w:rsid w:val="00952757"/>
    <w:rsid w:val="0095404F"/>
    <w:rsid w:val="0095614D"/>
    <w:rsid w:val="00980A28"/>
    <w:rsid w:val="009A10F7"/>
    <w:rsid w:val="009B51AB"/>
    <w:rsid w:val="009B5FD0"/>
    <w:rsid w:val="009C491A"/>
    <w:rsid w:val="009C57EE"/>
    <w:rsid w:val="009D0D51"/>
    <w:rsid w:val="009F09E4"/>
    <w:rsid w:val="009F74A4"/>
    <w:rsid w:val="009F7845"/>
    <w:rsid w:val="00A11B36"/>
    <w:rsid w:val="00A17AF2"/>
    <w:rsid w:val="00A23A89"/>
    <w:rsid w:val="00A35CEF"/>
    <w:rsid w:val="00A40D63"/>
    <w:rsid w:val="00A56740"/>
    <w:rsid w:val="00A82FB9"/>
    <w:rsid w:val="00A83BE4"/>
    <w:rsid w:val="00A926A9"/>
    <w:rsid w:val="00A93E2F"/>
    <w:rsid w:val="00A97EDF"/>
    <w:rsid w:val="00AA41E9"/>
    <w:rsid w:val="00AB17BF"/>
    <w:rsid w:val="00AB218B"/>
    <w:rsid w:val="00AB76DE"/>
    <w:rsid w:val="00AC19E3"/>
    <w:rsid w:val="00AD4825"/>
    <w:rsid w:val="00AD554C"/>
    <w:rsid w:val="00AE3B0D"/>
    <w:rsid w:val="00B10403"/>
    <w:rsid w:val="00B20ACA"/>
    <w:rsid w:val="00B24689"/>
    <w:rsid w:val="00B25A98"/>
    <w:rsid w:val="00B26E4A"/>
    <w:rsid w:val="00B4290E"/>
    <w:rsid w:val="00B50103"/>
    <w:rsid w:val="00B53F95"/>
    <w:rsid w:val="00B61E0C"/>
    <w:rsid w:val="00B63C85"/>
    <w:rsid w:val="00B807A1"/>
    <w:rsid w:val="00B81055"/>
    <w:rsid w:val="00B9069C"/>
    <w:rsid w:val="00BA1A27"/>
    <w:rsid w:val="00BB528B"/>
    <w:rsid w:val="00BC4494"/>
    <w:rsid w:val="00BD0B69"/>
    <w:rsid w:val="00BD7304"/>
    <w:rsid w:val="00BE6B5D"/>
    <w:rsid w:val="00BF0C3C"/>
    <w:rsid w:val="00BF1E50"/>
    <w:rsid w:val="00C2014E"/>
    <w:rsid w:val="00C23E07"/>
    <w:rsid w:val="00C448BB"/>
    <w:rsid w:val="00C477B2"/>
    <w:rsid w:val="00C47BB3"/>
    <w:rsid w:val="00C54189"/>
    <w:rsid w:val="00C5639B"/>
    <w:rsid w:val="00C634EE"/>
    <w:rsid w:val="00C71F01"/>
    <w:rsid w:val="00C75441"/>
    <w:rsid w:val="00C8402B"/>
    <w:rsid w:val="00CA71E6"/>
    <w:rsid w:val="00CB4781"/>
    <w:rsid w:val="00CE5161"/>
    <w:rsid w:val="00CE6233"/>
    <w:rsid w:val="00CF0839"/>
    <w:rsid w:val="00CF3910"/>
    <w:rsid w:val="00D100F1"/>
    <w:rsid w:val="00D31808"/>
    <w:rsid w:val="00D34D8B"/>
    <w:rsid w:val="00D44C3F"/>
    <w:rsid w:val="00D5070C"/>
    <w:rsid w:val="00D51504"/>
    <w:rsid w:val="00D533D8"/>
    <w:rsid w:val="00D56820"/>
    <w:rsid w:val="00D60621"/>
    <w:rsid w:val="00D8729E"/>
    <w:rsid w:val="00DA0905"/>
    <w:rsid w:val="00DC1C97"/>
    <w:rsid w:val="00DC71BC"/>
    <w:rsid w:val="00DC7208"/>
    <w:rsid w:val="00DD18BF"/>
    <w:rsid w:val="00DE6A4F"/>
    <w:rsid w:val="00DF1E60"/>
    <w:rsid w:val="00DF2D97"/>
    <w:rsid w:val="00DF64D3"/>
    <w:rsid w:val="00DF7A2F"/>
    <w:rsid w:val="00E116D5"/>
    <w:rsid w:val="00E12B36"/>
    <w:rsid w:val="00E15975"/>
    <w:rsid w:val="00E43A28"/>
    <w:rsid w:val="00E575F0"/>
    <w:rsid w:val="00E577DC"/>
    <w:rsid w:val="00E652D9"/>
    <w:rsid w:val="00E660C8"/>
    <w:rsid w:val="00E66352"/>
    <w:rsid w:val="00E66A5F"/>
    <w:rsid w:val="00E83D1A"/>
    <w:rsid w:val="00EA059D"/>
    <w:rsid w:val="00EA3996"/>
    <w:rsid w:val="00EA4952"/>
    <w:rsid w:val="00EB4796"/>
    <w:rsid w:val="00EB5315"/>
    <w:rsid w:val="00ED42BE"/>
    <w:rsid w:val="00EF04A6"/>
    <w:rsid w:val="00EF1DA1"/>
    <w:rsid w:val="00EF7C4F"/>
    <w:rsid w:val="00F17C81"/>
    <w:rsid w:val="00F2081F"/>
    <w:rsid w:val="00F2518B"/>
    <w:rsid w:val="00F27417"/>
    <w:rsid w:val="00F3590B"/>
    <w:rsid w:val="00F41221"/>
    <w:rsid w:val="00F536EA"/>
    <w:rsid w:val="00F608C0"/>
    <w:rsid w:val="00F6424C"/>
    <w:rsid w:val="00F6702D"/>
    <w:rsid w:val="00F72997"/>
    <w:rsid w:val="00F81091"/>
    <w:rsid w:val="00FB060F"/>
    <w:rsid w:val="00FB267A"/>
    <w:rsid w:val="00FD37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4DDB9C"/>
  <w15:docId w15:val="{34B2A06F-C38A-4E4B-8148-40A50115C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1"/>
      </w:numPr>
      <w:spacing w:before="240" w:after="240"/>
      <w:outlineLvl w:val="0"/>
    </w:pPr>
    <w:rPr>
      <w:b/>
      <w:kern w:val="28"/>
      <w:sz w:val="28"/>
    </w:rPr>
  </w:style>
  <w:style w:type="paragraph" w:styleId="Heading2">
    <w:name w:val="heading 2"/>
    <w:basedOn w:val="Normal"/>
    <w:next w:val="Heading3"/>
    <w:link w:val="Heading2Char"/>
    <w:qFormat/>
    <w:pPr>
      <w:numPr>
        <w:ilvl w:val="1"/>
        <w:numId w:val="1"/>
      </w:numPr>
      <w:spacing w:before="120"/>
      <w:outlineLvl w:val="1"/>
    </w:pPr>
    <w:rPr>
      <w:b/>
      <w:i/>
      <w:sz w:val="24"/>
    </w:rPr>
  </w:style>
  <w:style w:type="paragraph" w:styleId="Heading3">
    <w:name w:val="heading 3"/>
    <w:basedOn w:val="Normal"/>
    <w:link w:val="Heading3Char"/>
    <w:qFormat/>
    <w:pPr>
      <w:keepNext/>
      <w:numPr>
        <w:ilvl w:val="2"/>
        <w:numId w:val="1"/>
      </w:numPr>
      <w:spacing w:before="120"/>
      <w:outlineLvl w:val="2"/>
    </w:pPr>
  </w:style>
  <w:style w:type="paragraph" w:styleId="Heading4">
    <w:name w:val="heading 4"/>
    <w:basedOn w:val="Normal"/>
    <w:next w:val="Normal"/>
    <w:qFormat/>
    <w:pPr>
      <w:keepNext/>
      <w:numPr>
        <w:ilvl w:val="3"/>
        <w:numId w:val="1"/>
      </w:numPr>
      <w:outlineLvl w:val="3"/>
    </w:pPr>
  </w:style>
  <w:style w:type="paragraph" w:styleId="Heading5">
    <w:name w:val="heading 5"/>
    <w:basedOn w:val="Normal"/>
    <w:next w:val="Normal"/>
    <w:qFormat/>
    <w:pPr>
      <w:outlineLvl w:val="4"/>
    </w:pPr>
    <w:rPr>
      <w:b/>
      <w:sz w:val="28"/>
      <w:szCs w:val="24"/>
    </w:rPr>
  </w:style>
  <w:style w:type="paragraph" w:styleId="Heading6">
    <w:name w:val="heading 6"/>
    <w:basedOn w:val="Normal"/>
    <w:next w:val="Normal"/>
    <w:qFormat/>
    <w:pPr>
      <w:numPr>
        <w:numId w:val="2"/>
      </w:numPr>
      <w:spacing w:before="120"/>
      <w:ind w:left="1418" w:hanging="567"/>
      <w:outlineLvl w:val="5"/>
    </w:p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
    <w:name w:val="Body Text Indent"/>
    <w:basedOn w:val="Normal"/>
    <w:pPr>
      <w:ind w:firstLine="426"/>
      <w:jc w:val="both"/>
    </w:pPr>
    <w:rPr>
      <w:color w:val="000000"/>
    </w:rPr>
  </w:style>
  <w:style w:type="paragraph" w:styleId="BodyText2">
    <w:name w:val="Body Text 2"/>
    <w:basedOn w:val="Normal"/>
    <w:pPr>
      <w:jc w:val="both"/>
    </w:pPr>
  </w:style>
  <w:style w:type="paragraph" w:customStyle="1" w:styleId="NumberedPoint">
    <w:name w:val="Numbered Point"/>
    <w:basedOn w:val="Normal"/>
    <w:pPr>
      <w:tabs>
        <w:tab w:val="num" w:pos="360"/>
      </w:tabs>
      <w:ind w:left="340" w:hanging="340"/>
    </w:pPr>
  </w:style>
  <w:style w:type="paragraph" w:customStyle="1" w:styleId="BulletList">
    <w:name w:val="Bullet List"/>
    <w:basedOn w:val="Normal"/>
    <w:pPr>
      <w:tabs>
        <w:tab w:val="num" w:pos="1551"/>
      </w:tabs>
      <w:ind w:left="1531" w:hanging="340"/>
    </w:pPr>
  </w:style>
  <w:style w:type="paragraph" w:customStyle="1" w:styleId="Issue">
    <w:name w:val="Issue"/>
    <w:basedOn w:val="Header"/>
    <w:pPr>
      <w:tabs>
        <w:tab w:val="clear" w:pos="4153"/>
        <w:tab w:val="clear" w:pos="8306"/>
        <w:tab w:val="num" w:pos="567"/>
      </w:tabs>
      <w:spacing w:after="0"/>
      <w:ind w:left="567" w:hanging="567"/>
    </w:pPr>
  </w:style>
  <w:style w:type="paragraph" w:customStyle="1" w:styleId="Assumption">
    <w:name w:val="Assumption"/>
    <w:basedOn w:val="Header"/>
    <w:pPr>
      <w:tabs>
        <w:tab w:val="clear" w:pos="4153"/>
        <w:tab w:val="clear" w:pos="8306"/>
        <w:tab w:val="num" w:pos="567"/>
      </w:tabs>
      <w:spacing w:after="0"/>
      <w:ind w:left="567" w:hanging="567"/>
    </w:pPr>
  </w:style>
  <w:style w:type="paragraph" w:customStyle="1" w:styleId="Action">
    <w:name w:val="Action"/>
    <w:basedOn w:val="Header"/>
    <w:pPr>
      <w:tabs>
        <w:tab w:val="clear" w:pos="4153"/>
        <w:tab w:val="clear" w:pos="8306"/>
        <w:tab w:val="num" w:pos="567"/>
      </w:tabs>
      <w:spacing w:after="0"/>
      <w:ind w:left="567" w:hanging="567"/>
    </w:pPr>
  </w:style>
  <w:style w:type="character" w:styleId="FootnoteReference">
    <w:name w:val="footnote reference"/>
    <w:basedOn w:val="DefaultParagraphFont"/>
    <w:semiHidden/>
    <w:rPr>
      <w:vertAlign w:val="superscript"/>
    </w:rPr>
  </w:style>
  <w:style w:type="paragraph" w:styleId="FootnoteText">
    <w:name w:val="footnote text"/>
    <w:basedOn w:val="Normal"/>
    <w:semiHidden/>
  </w:style>
  <w:style w:type="paragraph" w:styleId="BodyText3">
    <w:name w:val="Body Text 3"/>
    <w:basedOn w:val="Normal"/>
    <w:pPr>
      <w:jc w:val="both"/>
    </w:pPr>
    <w:rPr>
      <w:b/>
    </w:rPr>
  </w:style>
  <w:style w:type="paragraph" w:styleId="BalloonText">
    <w:name w:val="Balloon Text"/>
    <w:basedOn w:val="Normal"/>
    <w:semiHidden/>
    <w:rPr>
      <w:rFonts w:ascii="Tahoma" w:hAnsi="Tahoma" w:cs="Tahoma"/>
      <w:sz w:val="16"/>
      <w:szCs w:val="16"/>
    </w:rPr>
  </w:style>
  <w:style w:type="character" w:styleId="PageNumber">
    <w:name w:val="page number"/>
    <w:basedOn w:val="DefaultParagraphFont"/>
  </w:style>
  <w:style w:type="paragraph" w:customStyle="1" w:styleId="Left063">
    <w:name w:val="Left 0.63"/>
    <w:basedOn w:val="Normal"/>
    <w:pPr>
      <w:ind w:left="357"/>
    </w:pPr>
  </w:style>
  <w:style w:type="character" w:styleId="CommentReference">
    <w:name w:val="annotation reference"/>
    <w:basedOn w:val="DefaultParagraphFont"/>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customStyle="1" w:styleId="Left15">
    <w:name w:val="Left 1.5"/>
    <w:basedOn w:val="Normal"/>
    <w:pPr>
      <w:spacing w:before="120" w:after="240"/>
      <w:ind w:left="851"/>
      <w:contextualSpacing/>
    </w:pPr>
  </w:style>
  <w:style w:type="paragraph" w:customStyle="1" w:styleId="SubheadingLeft15">
    <w:name w:val="Subheading Left 1.5"/>
    <w:basedOn w:val="Normal"/>
    <w:next w:val="Normal"/>
    <w:pPr>
      <w:spacing w:before="120"/>
      <w:ind w:left="851"/>
    </w:pPr>
    <w:rPr>
      <w:b/>
      <w:sz w:val="24"/>
    </w:rPr>
  </w:style>
  <w:style w:type="paragraph" w:styleId="DocumentMap">
    <w:name w:val="Document Map"/>
    <w:basedOn w:val="Normal"/>
    <w:semiHidden/>
    <w:pPr>
      <w:shd w:val="clear" w:color="auto" w:fill="000080"/>
    </w:pPr>
    <w:rPr>
      <w:rFonts w:ascii="Tahoma" w:hAnsi="Tahoma" w:cs="Tahoma"/>
    </w:rPr>
  </w:style>
  <w:style w:type="paragraph" w:customStyle="1" w:styleId="Disputes">
    <w:name w:val="Disputes"/>
    <w:basedOn w:val="Left15"/>
    <w:rPr>
      <w:color w:val="FF0000"/>
    </w:rPr>
  </w:style>
  <w:style w:type="paragraph" w:customStyle="1" w:styleId="Left063Bold">
    <w:name w:val="Left 0.63 + Bold"/>
    <w:basedOn w:val="Left063"/>
    <w:rPr>
      <w:b/>
    </w:rPr>
  </w:style>
  <w:style w:type="character" w:customStyle="1" w:styleId="Heading2Char">
    <w:name w:val="Heading 2 Char"/>
    <w:basedOn w:val="DefaultParagraphFont"/>
    <w:link w:val="Heading2"/>
    <w:rsid w:val="00C448BB"/>
    <w:rPr>
      <w:rFonts w:ascii="Arial" w:hAnsi="Arial"/>
      <w:b/>
      <w:i/>
      <w:sz w:val="24"/>
      <w:lang w:eastAsia="en-US"/>
    </w:rPr>
  </w:style>
  <w:style w:type="paragraph" w:styleId="Revision">
    <w:name w:val="Revision"/>
    <w:hidden/>
    <w:uiPriority w:val="99"/>
    <w:semiHidden/>
    <w:rsid w:val="00D60621"/>
    <w:rPr>
      <w:rFonts w:ascii="Arial" w:hAnsi="Arial"/>
      <w:lang w:eastAsia="en-US"/>
    </w:rPr>
  </w:style>
  <w:style w:type="character" w:customStyle="1" w:styleId="Heading3Char">
    <w:name w:val="Heading 3 Char"/>
    <w:basedOn w:val="DefaultParagraphFont"/>
    <w:link w:val="Heading3"/>
    <w:rsid w:val="001E1029"/>
    <w:rPr>
      <w:rFonts w:ascii="Arial" w:hAnsi="Arial"/>
      <w:lang w:eastAsia="en-US"/>
    </w:rPr>
  </w:style>
  <w:style w:type="character" w:customStyle="1" w:styleId="normaltextrun">
    <w:name w:val="normaltextrun"/>
    <w:basedOn w:val="DefaultParagraphFont"/>
    <w:rsid w:val="0077128E"/>
  </w:style>
  <w:style w:type="character" w:customStyle="1" w:styleId="eop">
    <w:name w:val="eop"/>
    <w:basedOn w:val="DefaultParagraphFont"/>
    <w:rsid w:val="0077128E"/>
  </w:style>
  <w:style w:type="paragraph" w:customStyle="1" w:styleId="paragraph">
    <w:name w:val="paragraph"/>
    <w:basedOn w:val="Normal"/>
    <w:rsid w:val="001C02CE"/>
    <w:pPr>
      <w:spacing w:before="100" w:beforeAutospacing="1" w:after="100" w:afterAutospacing="1"/>
    </w:pPr>
    <w:rPr>
      <w:rFonts w:ascii="Times New Roman" w:hAnsi="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3993469">
      <w:bodyDiv w:val="1"/>
      <w:marLeft w:val="0"/>
      <w:marRight w:val="0"/>
      <w:marTop w:val="0"/>
      <w:marBottom w:val="0"/>
      <w:divBdr>
        <w:top w:val="none" w:sz="0" w:space="0" w:color="auto"/>
        <w:left w:val="none" w:sz="0" w:space="0" w:color="auto"/>
        <w:bottom w:val="none" w:sz="0" w:space="0" w:color="auto"/>
        <w:right w:val="none" w:sz="0" w:space="0" w:color="auto"/>
      </w:divBdr>
      <w:divsChild>
        <w:div w:id="1463962491">
          <w:marLeft w:val="0"/>
          <w:marRight w:val="0"/>
          <w:marTop w:val="0"/>
          <w:marBottom w:val="0"/>
          <w:divBdr>
            <w:top w:val="none" w:sz="0" w:space="0" w:color="auto"/>
            <w:left w:val="none" w:sz="0" w:space="0" w:color="auto"/>
            <w:bottom w:val="none" w:sz="0" w:space="0" w:color="auto"/>
            <w:right w:val="none" w:sz="0" w:space="0" w:color="auto"/>
          </w:divBdr>
        </w:div>
        <w:div w:id="12736346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3cc5491-11d0-42b6-aa67-deea8f49087f">
      <Terms xmlns="http://schemas.microsoft.com/office/infopath/2007/PartnerControls"/>
    </lcf76f155ced4ddcb4097134ff3c332f>
    <TaxCatchAll xmlns="35ebc48a-dc9e-45bc-8496-b347132bae57"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0484A1-2B00-4D3C-815E-86716A171A5B}">
  <ds:schemaRefs>
    <ds:schemaRef ds:uri="63cc5491-11d0-42b6-aa67-deea8f49087f"/>
    <ds:schemaRef ds:uri="http://schemas.microsoft.com/office/2006/documentManagement/types"/>
    <ds:schemaRef ds:uri="http://schemas.microsoft.com/office/2006/metadata/properties"/>
    <ds:schemaRef ds:uri="http://purl.org/dc/elements/1.1/"/>
    <ds:schemaRef ds:uri="2e3132a0-aaf2-4326-8928-c084593c093d"/>
    <ds:schemaRef ds:uri="http://schemas.openxmlformats.org/package/2006/metadata/core-properties"/>
    <ds:schemaRef ds:uri="35ebc48a-dc9e-45bc-8496-b347132bae57"/>
    <ds:schemaRef ds:uri="http://purl.org/dc/dcmitype/"/>
    <ds:schemaRef ds:uri="http://purl.org/dc/terms/"/>
    <ds:schemaRef ds:uri="6032ed8b-3e71-4b2f-ab7b-020545ac21c9"/>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CE99EE12-CC2B-420B-B3E0-EB02C0D39CD4}">
  <ds:schemaRefs>
    <ds:schemaRef ds:uri="http://schemas.openxmlformats.org/officeDocument/2006/bibliography"/>
  </ds:schemaRefs>
</ds:datastoreItem>
</file>

<file path=customXml/itemProps3.xml><?xml version="1.0" encoding="utf-8"?>
<ds:datastoreItem xmlns:ds="http://schemas.openxmlformats.org/officeDocument/2006/customXml" ds:itemID="{2D180DF5-87A5-4D05-BF4D-72EBFB7DD411}">
  <ds:schemaRefs>
    <ds:schemaRef ds:uri="http://schemas.microsoft.com/sharepoint/v3/contenttype/forms"/>
  </ds:schemaRefs>
</ds:datastoreItem>
</file>

<file path=customXml/itemProps4.xml><?xml version="1.0" encoding="utf-8"?>
<ds:datastoreItem xmlns:ds="http://schemas.openxmlformats.org/officeDocument/2006/customXml" ds:itemID="{BD9F2A4D-2926-40C3-86C7-244ECCD247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63cc5491-11d0-42b6-aa67-deea8f49087f"/>
    <ds:schemaRef ds:uri="35ebc48a-dc9e-45bc-8496-b347132ba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2075</Words>
  <Characters>10900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NGC</Company>
  <LinksUpToDate>false</LinksUpToDate>
  <CharactersWithSpaces>12950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 21-1 Issue 005 Network Options Assessment 25 April 2023</dc:title>
  <dc:subject/>
  <dc:creator>Greg Farrell</dc:creator>
  <cp:keywords/>
  <dc:description>Incorporated changes suggested at the IPUG meeting in Glasgow</dc:description>
  <cp:lastModifiedBy>Steve Baker [NESO]</cp:lastModifiedBy>
  <cp:revision>6</cp:revision>
  <cp:lastPrinted>2023-10-19T13:27:00Z</cp:lastPrinted>
  <dcterms:created xsi:type="dcterms:W3CDTF">2023-10-19T13:27:00Z</dcterms:created>
  <dcterms:modified xsi:type="dcterms:W3CDTF">2025-10-16T10:42:00Z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610705744</vt:i4>
  </property>
  <property fmtid="{D5CDD505-2E9C-101B-9397-08002B2CF9AE}" pid="3" name="_NewReviewCycle">
    <vt:lpwstr/>
  </property>
  <property fmtid="{D5CDD505-2E9C-101B-9397-08002B2CF9AE}" pid="4" name="_EmailSubject">
    <vt:lpwstr>STCP Modification Proposal -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_PreviousAdHocReviewCycleID">
    <vt:i4>-579745369</vt:i4>
  </property>
  <property fmtid="{D5CDD505-2E9C-101B-9397-08002B2CF9AE}" pid="8" name="ContentTypeId">
    <vt:lpwstr>0x010100B4C46F44E5CB4144B14721DA3AAC8360</vt:lpwstr>
  </property>
  <property fmtid="{D5CDD505-2E9C-101B-9397-08002B2CF9AE}" pid="9" name="_ReviewingToolsShownOnce">
    <vt:lpwstr/>
  </property>
  <property fmtid="{D5CDD505-2E9C-101B-9397-08002B2CF9AE}" pid="10" name="MediaServiceImageTags">
    <vt:lpwstr/>
  </property>
  <property fmtid="{D5CDD505-2E9C-101B-9397-08002B2CF9AE}" pid="11" name="Order">
    <vt:r8>2093700</vt:r8>
  </property>
  <property fmtid="{D5CDD505-2E9C-101B-9397-08002B2CF9AE}" pid="13" name="docLang">
    <vt:lpwstr>en</vt:lpwstr>
  </property>
</Properties>
</file>